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E3701" w:rsidRPr="009044F1" w:rsidRDefault="00642EFE" w:rsidP="006E3701">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F63FB7" w:rsidRPr="00F63FB7" w:rsidRDefault="006E3701" w:rsidP="006E3701">
      <w:pPr>
        <w:pStyle w:val="a3"/>
        <w:widowControl w:val="0"/>
        <w:spacing w:after="160" w:line="240" w:lineRule="auto"/>
        <w:ind w:firstLine="0"/>
        <w:jc w:val="center"/>
        <w:rPr>
          <w:rFonts w:ascii="GHEA Grapalat" w:hAnsi="GHEA Grapalat"/>
          <w:b/>
          <w:i w:val="0"/>
          <w:lang w:val="hy-AM"/>
        </w:rPr>
      </w:pPr>
      <w:r w:rsidRPr="00F63FB7">
        <w:rPr>
          <w:rFonts w:ascii="GHEA Grapalat" w:hAnsi="GHEA Grapalat"/>
          <w:i w:val="0"/>
          <w:sz w:val="24"/>
          <w:szCs w:val="24"/>
        </w:rPr>
        <w:t xml:space="preserve">Настоящий текст объявления утвержден Решением Оценочной Комиссии от </w:t>
      </w:r>
    </w:p>
    <w:p w:rsidR="006E3701" w:rsidRPr="00F56310" w:rsidRDefault="005D7434" w:rsidP="006E3701">
      <w:pPr>
        <w:pStyle w:val="a3"/>
        <w:widowControl w:val="0"/>
        <w:spacing w:after="160" w:line="240" w:lineRule="auto"/>
        <w:ind w:firstLine="0"/>
        <w:jc w:val="center"/>
        <w:rPr>
          <w:rFonts w:ascii="GHEA Grapalat" w:hAnsi="GHEA Grapalat"/>
          <w:b/>
          <w:i w:val="0"/>
        </w:rPr>
      </w:pPr>
      <w:r>
        <w:rPr>
          <w:rFonts w:ascii="GHEA Grapalat" w:hAnsi="GHEA Grapalat"/>
          <w:b/>
          <w:i w:val="0"/>
        </w:rPr>
        <w:t>0</w:t>
      </w:r>
      <w:r w:rsidRPr="00774F2A">
        <w:rPr>
          <w:rFonts w:ascii="GHEA Grapalat" w:hAnsi="GHEA Grapalat"/>
          <w:b/>
          <w:i w:val="0"/>
        </w:rPr>
        <w:t>7</w:t>
      </w:r>
      <w:r w:rsidR="006E3701" w:rsidRPr="00F63FB7">
        <w:rPr>
          <w:rFonts w:ascii="GHEA Grapalat" w:hAnsi="GHEA Grapalat"/>
          <w:b/>
          <w:i w:val="0"/>
        </w:rPr>
        <w:t>.</w:t>
      </w:r>
      <w:r w:rsidR="006E3701" w:rsidRPr="00F63FB7">
        <w:rPr>
          <w:rFonts w:ascii="GHEA Grapalat" w:hAnsi="GHEA Grapalat"/>
          <w:b/>
          <w:i w:val="0"/>
          <w:lang w:val="hy-AM"/>
        </w:rPr>
        <w:t>03</w:t>
      </w:r>
      <w:r w:rsidR="006E3701" w:rsidRPr="00F63FB7">
        <w:rPr>
          <w:rFonts w:ascii="GHEA Grapalat" w:hAnsi="GHEA Grapalat"/>
          <w:b/>
          <w:i w:val="0"/>
        </w:rPr>
        <w:t>. 202</w:t>
      </w:r>
      <w:r w:rsidR="006E3701" w:rsidRPr="00F63FB7">
        <w:rPr>
          <w:rFonts w:ascii="GHEA Grapalat" w:hAnsi="GHEA Grapalat"/>
          <w:b/>
          <w:i w:val="0"/>
          <w:lang w:val="hy-AM"/>
        </w:rPr>
        <w:t>4</w:t>
      </w:r>
      <w:r w:rsidR="006E3701" w:rsidRPr="00F63FB7">
        <w:rPr>
          <w:rFonts w:ascii="GHEA Grapalat" w:hAnsi="GHEA Grapalat"/>
          <w:b/>
          <w:i w:val="0"/>
        </w:rPr>
        <w:t xml:space="preserve"> года</w:t>
      </w:r>
      <w:r w:rsidR="006E3701" w:rsidRPr="00F63FB7">
        <w:rPr>
          <w:rFonts w:ascii="GHEA Grapalat" w:hAnsi="GHEA Grapalat"/>
          <w:b/>
          <w:i w:val="0"/>
          <w:lang w:val="en-US"/>
        </w:rPr>
        <w:t>N</w:t>
      </w:r>
      <w:r w:rsidR="006E3701" w:rsidRPr="00F63FB7">
        <w:rPr>
          <w:rFonts w:ascii="GHEA Grapalat" w:hAnsi="GHEA Grapalat"/>
          <w:b/>
          <w:i w:val="0"/>
        </w:rPr>
        <w:t xml:space="preserve"> 1</w:t>
      </w:r>
    </w:p>
    <w:p w:rsidR="0091042F" w:rsidRPr="009044F1" w:rsidRDefault="0006703E" w:rsidP="006E3701">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6E3701" w:rsidRPr="006E3701">
        <w:rPr>
          <w:rFonts w:ascii="GHEA Grapalat" w:hAnsi="GHEA Grapalat"/>
          <w:i w:val="0"/>
          <w:sz w:val="24"/>
          <w:szCs w:val="24"/>
          <w:lang w:val="hy-AM" w:eastAsia="en-US" w:bidi="ar-SA"/>
        </w:rPr>
        <w:t>ԳՀ-</w:t>
      </w:r>
      <w:r w:rsidR="006E3701" w:rsidRPr="006E3701">
        <w:rPr>
          <w:rFonts w:ascii="GHEA Grapalat" w:hAnsi="GHEA Grapalat"/>
          <w:i w:val="0"/>
          <w:sz w:val="24"/>
          <w:szCs w:val="24"/>
          <w:lang w:val="af-ZA" w:eastAsia="en-US" w:bidi="ar-SA"/>
        </w:rPr>
        <w:t xml:space="preserve">ԲՄԱՇՁԲ-24/13        </w:t>
      </w:r>
    </w:p>
    <w:p w:rsidR="006E3701" w:rsidRPr="009044F1" w:rsidRDefault="006E3701" w:rsidP="00F63FB7">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7052AE" w:rsidRPr="008030B6">
        <w:rPr>
          <w:rFonts w:ascii="GHEA Grapalat" w:hAnsi="GHEA Grapalat"/>
          <w:i w:val="0"/>
          <w:sz w:val="24"/>
          <w:szCs w:val="24"/>
        </w:rPr>
        <w:t>открытый конкурс</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782D60" w:rsidRPr="00782D60" w:rsidRDefault="00A20B69" w:rsidP="00F63FB7">
      <w:pPr>
        <w:pStyle w:val="a3"/>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F63FB7" w:rsidRDefault="00F63FB7" w:rsidP="00F63FB7">
      <w:pPr>
        <w:pStyle w:val="a3"/>
        <w:widowControl w:val="0"/>
        <w:spacing w:line="240" w:lineRule="auto"/>
        <w:ind w:firstLine="0"/>
        <w:rPr>
          <w:rFonts w:ascii="GHEA Grapalat" w:hAnsi="GHEA Grapalat"/>
          <w:i w:val="0"/>
          <w:sz w:val="24"/>
          <w:szCs w:val="24"/>
        </w:rPr>
      </w:pPr>
      <w:r w:rsidRPr="00F63FB7">
        <w:rPr>
          <w:rFonts w:ascii="GHEA Grapalat" w:hAnsi="GHEA Grapalat"/>
          <w:b/>
          <w:i w:val="0"/>
          <w:sz w:val="24"/>
          <w:szCs w:val="24"/>
        </w:rPr>
        <w:t>Строительство линий питьевой воды, уличное освещение и работы по асфальтированию дорог в общине Гарни Котайкской области РА</w:t>
      </w:r>
      <w:r w:rsidR="00782D60" w:rsidRPr="00F63FB7">
        <w:rPr>
          <w:rFonts w:ascii="GHEA Grapalat" w:hAnsi="GHEA Grapalat"/>
          <w:i w:val="0"/>
          <w:sz w:val="24"/>
          <w:szCs w:val="24"/>
        </w:rPr>
        <w:t xml:space="preserve"> (далее — договор).</w:t>
      </w:r>
    </w:p>
    <w:p w:rsidR="00357D48" w:rsidRPr="009044F1" w:rsidRDefault="00A20B69" w:rsidP="00F63FB7">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357D48" w:rsidRPr="003F762C" w:rsidRDefault="00052084" w:rsidP="00F63FB7">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63FB7">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Pr="006E3701" w:rsidRDefault="00EF52E4" w:rsidP="00F63FB7">
      <w:pPr>
        <w:pStyle w:val="a3"/>
        <w:widowControl w:val="0"/>
        <w:spacing w:line="240" w:lineRule="auto"/>
        <w:ind w:firstLine="567"/>
        <w:rPr>
          <w:rFonts w:ascii="GHEA Grapalat" w:hAnsi="GHEA Grapalat"/>
          <w:i w:val="0"/>
          <w:sz w:val="16"/>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006E3701" w:rsidRPr="00F56310">
        <w:rPr>
          <w:rFonts w:ascii="GHEA Grapalat" w:hAnsi="GHEA Grapalat"/>
          <w:b/>
          <w:i w:val="0"/>
          <w:sz w:val="24"/>
          <w:szCs w:val="24"/>
          <w:lang w:bidi="ar-SA"/>
        </w:rPr>
        <w:t>Котайкский марз, Гарни, Шаумян 4</w:t>
      </w:r>
      <w:r w:rsidRPr="000F0CA8">
        <w:rPr>
          <w:rFonts w:ascii="GHEA Grapalat" w:hAnsi="GHEA Grapalat"/>
          <w:i w:val="0"/>
          <w:sz w:val="24"/>
          <w:szCs w:val="24"/>
        </w:rPr>
        <w:t>в</w:t>
      </w:r>
      <w:r w:rsidR="006E3701">
        <w:rPr>
          <w:rFonts w:ascii="GHEA Grapalat" w:hAnsi="GHEA Grapalat"/>
          <w:i w:val="0"/>
          <w:sz w:val="24"/>
          <w:szCs w:val="24"/>
        </w:rPr>
        <w:t xml:space="preserve"> документарной форме, д</w:t>
      </w:r>
      <w:r w:rsidR="006E3701" w:rsidRPr="006E3701">
        <w:rPr>
          <w:rFonts w:ascii="GHEA Grapalat" w:hAnsi="GHEA Grapalat"/>
          <w:b/>
          <w:i w:val="0"/>
          <w:sz w:val="24"/>
          <w:szCs w:val="24"/>
        </w:rPr>
        <w:t>о 10:00 часов 41</w:t>
      </w:r>
      <w:r w:rsidRPr="006E3701">
        <w:rPr>
          <w:rFonts w:ascii="GHEA Grapalat" w:hAnsi="GHEA Grapalat"/>
          <w:b/>
          <w:i w:val="0"/>
          <w:sz w:val="24"/>
          <w:szCs w:val="24"/>
        </w:rPr>
        <w:t>-го дня со дня опубликования настоящего объявления.</w:t>
      </w:r>
      <w:r w:rsidRPr="000F0CA8">
        <w:rPr>
          <w:rFonts w:ascii="GHEA Grapalat" w:hAnsi="GHEA Grapalat"/>
          <w:i w:val="0"/>
          <w:sz w:val="24"/>
          <w:szCs w:val="24"/>
        </w:rPr>
        <w:t xml:space="preserve">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F63FB7">
      <w:pPr>
        <w:pStyle w:val="a3"/>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6E3701" w:rsidRPr="006E3701" w:rsidRDefault="00EF52E4" w:rsidP="00F63FB7">
      <w:pPr>
        <w:ind w:firstLine="567"/>
        <w:jc w:val="both"/>
        <w:rPr>
          <w:rFonts w:ascii="GHEA Grapalat" w:hAnsi="GHEA Grapalat"/>
          <w:b/>
          <w:sz w:val="16"/>
          <w:lang w:val="hy-AM" w:bidi="ar-SA"/>
        </w:rPr>
      </w:pPr>
      <w:r w:rsidRPr="000F0CA8">
        <w:rPr>
          <w:rFonts w:ascii="GHEA Grapalat" w:hAnsi="GHEA Grapalat"/>
        </w:rPr>
        <w:t xml:space="preserve">Вскрытие </w:t>
      </w:r>
      <w:r w:rsidRPr="00F63FB7">
        <w:rPr>
          <w:rFonts w:ascii="GHEA Grapalat" w:hAnsi="GHEA Grapalat"/>
        </w:rPr>
        <w:t xml:space="preserve">заявок будет проводиться по адресу </w:t>
      </w:r>
      <w:r w:rsidR="006E3701" w:rsidRPr="00F63FB7">
        <w:rPr>
          <w:rFonts w:ascii="GHEA Grapalat" w:hAnsi="GHEA Grapalat"/>
          <w:b/>
          <w:lang w:bidi="ar-SA"/>
        </w:rPr>
        <w:t>Котайкский марз, Гарни, Шаумян 4</w:t>
      </w:r>
      <w:r w:rsidR="006E3701" w:rsidRPr="00F63FB7">
        <w:rPr>
          <w:rFonts w:ascii="GHEA Grapalat" w:hAnsi="GHEA Grapalat"/>
          <w:b/>
          <w:i/>
          <w:lang w:val="hy-AM" w:bidi="ar-SA"/>
        </w:rPr>
        <w:t>,</w:t>
      </w:r>
      <w:r w:rsidR="006E3701" w:rsidRPr="00F63FB7">
        <w:rPr>
          <w:rFonts w:ascii="GHEA Grapalat" w:hAnsi="GHEA Grapalat"/>
          <w:b/>
          <w:i/>
        </w:rPr>
        <w:t>в 10:00</w:t>
      </w:r>
      <w:r w:rsidRPr="00F63FB7">
        <w:rPr>
          <w:rFonts w:ascii="GHEA Grapalat" w:hAnsi="GHEA Grapalat"/>
          <w:b/>
        </w:rPr>
        <w:t xml:space="preserve"> часов</w:t>
      </w:r>
      <w:r w:rsidR="005D7434">
        <w:rPr>
          <w:rFonts w:ascii="GHEA Grapalat" w:hAnsi="GHEA Grapalat"/>
          <w:b/>
          <w:lang w:val="hy-AM"/>
        </w:rPr>
        <w:t>1</w:t>
      </w:r>
      <w:r w:rsidR="00B63172">
        <w:rPr>
          <w:rFonts w:ascii="GHEA Grapalat" w:hAnsi="GHEA Grapalat"/>
          <w:b/>
          <w:lang w:val="en-US"/>
        </w:rPr>
        <w:t>8</w:t>
      </w:r>
      <w:r w:rsidR="00F63FB7" w:rsidRPr="00F63FB7">
        <w:rPr>
          <w:rFonts w:ascii="GHEA Grapalat" w:hAnsi="GHEA Grapalat"/>
          <w:b/>
          <w:lang w:val="hy-AM"/>
        </w:rPr>
        <w:t>.04.2024</w:t>
      </w:r>
      <w:r w:rsidRPr="00F63FB7">
        <w:rPr>
          <w:rFonts w:ascii="GHEA Grapalat" w:hAnsi="GHEA Grapalat"/>
          <w:b/>
        </w:rPr>
        <w:t>.</w:t>
      </w:r>
      <w:r w:rsidR="00754697" w:rsidRPr="00F63FB7">
        <w:rPr>
          <w:rFonts w:ascii="GHEA Grapalat" w:hAnsi="GHEA Grapalat"/>
        </w:rPr>
        <w:t>Для получения дополнительной информации, связанной с настоящим</w:t>
      </w:r>
      <w:r w:rsidR="00D5443D" w:rsidRPr="00F63FB7">
        <w:rPr>
          <w:rFonts w:ascii="Courier New" w:hAnsi="Courier New" w:cs="Courier New"/>
          <w:lang w:val="en-US"/>
        </w:rPr>
        <w:t> </w:t>
      </w:r>
      <w:r w:rsidR="00754697" w:rsidRPr="00F63FB7">
        <w:rPr>
          <w:rFonts w:ascii="GHEA Grapalat" w:hAnsi="GHEA Grapalat"/>
        </w:rPr>
        <w:t>объявлением</w:t>
      </w:r>
      <w:r w:rsidR="00754697" w:rsidRPr="009044F1">
        <w:rPr>
          <w:rFonts w:ascii="GHEA Grapalat" w:hAnsi="GHEA Grapalat"/>
        </w:rPr>
        <w:t>, можете обратиться к секретарю Оценочной комисси</w:t>
      </w:r>
      <w:r w:rsidR="00754697" w:rsidRPr="00D3423E">
        <w:rPr>
          <w:rFonts w:ascii="GHEA Grapalat" w:hAnsi="GHEA Grapalat"/>
        </w:rPr>
        <w:t>и</w:t>
      </w:r>
      <w:r w:rsidR="006E3701" w:rsidRPr="00AF4D08">
        <w:rPr>
          <w:rFonts w:ascii="GHEA Grapalat" w:hAnsi="GHEA Grapalat"/>
          <w:b/>
          <w:u w:val="single"/>
          <w:lang w:bidi="ar-SA"/>
        </w:rPr>
        <w:t>Р. Асатрян</w:t>
      </w:r>
      <w:r w:rsidR="006E3701">
        <w:rPr>
          <w:rFonts w:ascii="GHEA Grapalat" w:hAnsi="GHEA Grapalat"/>
          <w:b/>
          <w:u w:val="single"/>
          <w:lang w:val="hy-AM" w:bidi="ar-SA"/>
        </w:rPr>
        <w:t>.</w:t>
      </w:r>
    </w:p>
    <w:p w:rsidR="006E3701" w:rsidRPr="00AF4D08" w:rsidRDefault="006E3701" w:rsidP="00F63FB7">
      <w:pPr>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096 50 50 09</w:t>
      </w:r>
    </w:p>
    <w:p w:rsidR="006E3701" w:rsidRPr="00AF4D08" w:rsidRDefault="006E3701" w:rsidP="00F63FB7">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GHEA Grapalat" w:hAnsi="GHEA Grapalat"/>
          <w:b/>
          <w:sz w:val="20"/>
          <w:szCs w:val="20"/>
          <w:lang w:bidi="ar-SA"/>
        </w:rPr>
        <w:t xml:space="preserve"> garnihamaynq@mail.ru</w:t>
      </w:r>
    </w:p>
    <w:p w:rsidR="006E3701" w:rsidRPr="00AF4D08" w:rsidRDefault="006E3701" w:rsidP="00F63FB7">
      <w:pPr>
        <w:jc w:val="both"/>
        <w:rPr>
          <w:rFonts w:ascii="GHEA Grapalat" w:hAnsi="GHEA Grapalat"/>
          <w:b/>
          <w:u w:val="single"/>
          <w:lang w:bidi="ar-SA"/>
        </w:rPr>
      </w:pPr>
    </w:p>
    <w:p w:rsidR="006E3701" w:rsidRPr="00AF4D08" w:rsidRDefault="006E3701" w:rsidP="00F63FB7">
      <w:pPr>
        <w:rPr>
          <w:rFonts w:ascii="GHEA Grapalat" w:hAnsi="GHEA Grapalat"/>
          <w:b/>
          <w:u w:val="single"/>
          <w:lang w:bidi="ar-SA"/>
        </w:rPr>
      </w:pPr>
      <w:r w:rsidRPr="00AF4D08">
        <w:rPr>
          <w:rFonts w:ascii="GHEA Grapalat" w:hAnsi="GHEA Grapalat"/>
          <w:b/>
          <w:lang w:bidi="ar-SA"/>
        </w:rPr>
        <w:t>Заказчик  Гарнинский муниципалитет</w:t>
      </w:r>
    </w:p>
    <w:p w:rsidR="00915A97" w:rsidRPr="00D5443D" w:rsidRDefault="00915A97" w:rsidP="00F63FB7">
      <w:pPr>
        <w:pStyle w:val="a3"/>
        <w:widowControl w:val="0"/>
        <w:spacing w:line="240" w:lineRule="auto"/>
        <w:ind w:firstLine="567"/>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7052AE" w:rsidRPr="009044F1" w:rsidRDefault="007052AE" w:rsidP="007052AE">
      <w:pPr>
        <w:pStyle w:val="aa"/>
        <w:widowControl w:val="0"/>
        <w:spacing w:after="160"/>
        <w:ind w:right="-7" w:firstLine="567"/>
        <w:jc w:val="right"/>
        <w:rPr>
          <w:rFonts w:ascii="GHEA Grapalat" w:hAnsi="GHEA Grapalat"/>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Pr="006E3701">
        <w:rPr>
          <w:rFonts w:ascii="GHEA Grapalat" w:hAnsi="GHEA Grapalat"/>
          <w:i/>
          <w:lang w:val="hy-AM" w:eastAsia="en-US" w:bidi="ar-SA"/>
        </w:rPr>
        <w:t>ԳՀ-</w:t>
      </w:r>
      <w:r w:rsidRPr="006E3701">
        <w:rPr>
          <w:rFonts w:ascii="GHEA Grapalat" w:hAnsi="GHEA Grapalat"/>
          <w:i/>
          <w:lang w:val="af-ZA" w:eastAsia="en-US" w:bidi="ar-SA"/>
        </w:rPr>
        <w:t>ԲՄԱՇՁԲ-24/13</w:t>
      </w:r>
      <w:r w:rsidRPr="001B32D9">
        <w:rPr>
          <w:rFonts w:ascii="GHEA Grapalat" w:hAnsi="GHEA Grapalat" w:cs="Times Armenian"/>
          <w:i/>
        </w:rPr>
        <w:br/>
      </w:r>
      <w:r w:rsidRPr="00774F2A">
        <w:rPr>
          <w:rFonts w:ascii="GHEA Grapalat" w:hAnsi="GHEA Grapalat"/>
          <w:i/>
        </w:rPr>
        <w:t xml:space="preserve">№ </w:t>
      </w:r>
      <w:r w:rsidRPr="00774F2A">
        <w:rPr>
          <w:rFonts w:ascii="GHEA Grapalat" w:hAnsi="GHEA Grapalat"/>
          <w:b/>
        </w:rPr>
        <w:t xml:space="preserve">от   </w:t>
      </w:r>
      <w:r w:rsidR="00774F2A" w:rsidRPr="00774F2A">
        <w:rPr>
          <w:rFonts w:ascii="GHEA Grapalat" w:hAnsi="GHEA Grapalat"/>
          <w:b/>
        </w:rPr>
        <w:t>07</w:t>
      </w:r>
      <w:r w:rsidRPr="00774F2A">
        <w:rPr>
          <w:rFonts w:ascii="GHEA Grapalat" w:hAnsi="GHEA Grapalat"/>
          <w:b/>
        </w:rPr>
        <w:t>. 03. 2024г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7052AE" w:rsidRPr="009044F1" w:rsidRDefault="007052AE" w:rsidP="007052AE">
      <w:pPr>
        <w:pStyle w:val="aa"/>
        <w:widowControl w:val="0"/>
        <w:spacing w:after="160"/>
        <w:ind w:right="-7" w:firstLine="567"/>
        <w:jc w:val="center"/>
        <w:rPr>
          <w:rFonts w:ascii="GHEA Grapalat" w:hAnsi="GHEA Grapalat"/>
        </w:rPr>
      </w:pPr>
      <w:r w:rsidRPr="009044F1">
        <w:rPr>
          <w:rFonts w:ascii="GHEA Grapalat" w:hAnsi="GHEA Grapalat"/>
          <w:i/>
        </w:rPr>
        <w:t>"</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w:t>
      </w:r>
      <w:r w:rsidRPr="00F63FB7">
        <w:rPr>
          <w:rFonts w:ascii="GHEA Grapalat" w:hAnsi="GHEA Grapalat"/>
        </w:rPr>
        <w:t>ПРИОБРЕТЕНИЯ "</w:t>
      </w:r>
      <w:r w:rsidR="00F63FB7" w:rsidRPr="00F63FB7">
        <w:rPr>
          <w:rFonts w:ascii="GHEA Grapalat" w:hAnsi="GHEA Grapalat"/>
          <w:b/>
        </w:rPr>
        <w:t xml:space="preserve"> Строительство линий питьевой воды, уличное освещение и работы по асфальтированию дорог в общине Гарни Котайкской области РА</w:t>
      </w:r>
      <w:r w:rsidRPr="00F63FB7">
        <w:rPr>
          <w:rFonts w:ascii="GHEA Grapalat" w:hAnsi="GHEA Grapalat"/>
        </w:rPr>
        <w:t>" ДЛЯ НУЖД</w:t>
      </w:r>
      <w:r w:rsidRPr="009044F1">
        <w:rPr>
          <w:rFonts w:ascii="GHEA Grapalat" w:hAnsi="GHEA Grapalat"/>
        </w:rPr>
        <w:t xml:space="preserve"> "</w:t>
      </w:r>
      <w:r w:rsidR="007052AE" w:rsidRPr="00F56310">
        <w:rPr>
          <w:rFonts w:ascii="GHEA Grapalat" w:hAnsi="GHEA Grapalat"/>
          <w:b/>
          <w:i/>
          <w:lang w:bidi="ar-SA"/>
        </w:rPr>
        <w:t>Гарнинский муниципалитет</w:t>
      </w:r>
      <w:r w:rsidRPr="009044F1">
        <w:rPr>
          <w:rFonts w:ascii="GHEA Grapalat" w:hAnsi="GHEA Grapalat"/>
        </w:rPr>
        <w:t>"</w:t>
      </w: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7052AE" w:rsidRPr="003A1EBB" w:rsidRDefault="00F63FB7" w:rsidP="007052AE">
      <w:pPr>
        <w:widowControl w:val="0"/>
        <w:jc w:val="center"/>
        <w:rPr>
          <w:rFonts w:ascii="GHEA Grapalat" w:hAnsi="GHEA Grapalat"/>
        </w:rPr>
      </w:pPr>
      <w:r w:rsidRPr="00F63FB7">
        <w:rPr>
          <w:rFonts w:ascii="GHEA Grapalat" w:hAnsi="GHEA Grapalat"/>
          <w:b/>
        </w:rPr>
        <w:t>Строительство линий питьевой воды, уличное освещение и работы по асфальтированию дорог в общине Гарни Котайкской области РА</w:t>
      </w:r>
      <w:r w:rsidR="005D7731" w:rsidRPr="002E069D">
        <w:rPr>
          <w:rFonts w:ascii="GHEA Grapalat" w:hAnsi="GHEA Grapalat"/>
          <w:b/>
        </w:rPr>
        <w:t>ДЛЯ НУЖД</w:t>
      </w:r>
      <w:r w:rsidR="007052AE" w:rsidRPr="00F56310">
        <w:rPr>
          <w:rFonts w:ascii="GHEA Grapalat" w:hAnsi="GHEA Grapalat"/>
          <w:b/>
          <w:i/>
          <w:lang w:bidi="ar-SA"/>
        </w:rPr>
        <w:t>Гарнинский муниципалитет</w:t>
      </w:r>
    </w:p>
    <w:p w:rsidR="00160AE4" w:rsidRPr="003A1EBB" w:rsidRDefault="00160AE4" w:rsidP="00F63FB7">
      <w:pPr>
        <w:widowControl w:val="0"/>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F63FB7" w:rsidRDefault="00087A30" w:rsidP="00B46D58">
      <w:pPr>
        <w:widowControl w:val="0"/>
        <w:tabs>
          <w:tab w:val="left" w:pos="1134"/>
        </w:tabs>
        <w:spacing w:after="160"/>
        <w:ind w:left="1134" w:hanging="567"/>
        <w:jc w:val="both"/>
        <w:rPr>
          <w:rFonts w:ascii="GHEA Grapalat" w:hAnsi="GHEA Grapalat"/>
          <w:b/>
        </w:rPr>
      </w:pPr>
      <w:r w:rsidRPr="00F63FB7">
        <w:rPr>
          <w:rFonts w:ascii="GHEA Grapalat" w:hAnsi="GHEA Grapalat"/>
          <w:b/>
        </w:rPr>
        <w:t>7.</w:t>
      </w:r>
      <w:r w:rsidR="005D191A" w:rsidRPr="00F63FB7">
        <w:rPr>
          <w:rFonts w:ascii="GHEA Grapalat" w:hAnsi="GHEA Grapalat"/>
          <w:b/>
        </w:rPr>
        <w:tab/>
      </w:r>
      <w:r w:rsidRPr="00F63FB7">
        <w:rPr>
          <w:rFonts w:ascii="GHEA Grapalat" w:hAnsi="GHEA Grapalat"/>
          <w:b/>
        </w:rPr>
        <w:t>Обеспечение заявки</w:t>
      </w:r>
      <w:r w:rsidRPr="00F63FB7">
        <w:rPr>
          <w:rStyle w:val="af6"/>
          <w:rFonts w:ascii="GHEA Grapalat" w:hAnsi="GHEA Grapalat"/>
          <w:b/>
        </w:rPr>
        <w:footnoteReference w:id="2"/>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7052AE" w:rsidRPr="007052AE">
        <w:rPr>
          <w:rFonts w:ascii="GHEA Grapalat" w:hAnsi="GHEA Grapalat"/>
          <w:b/>
          <w:lang w:val="hy-AM" w:eastAsia="en-US" w:bidi="ar-SA"/>
        </w:rPr>
        <w:t>ԳՀ-</w:t>
      </w:r>
      <w:r w:rsidR="007052AE" w:rsidRPr="007052AE">
        <w:rPr>
          <w:rFonts w:ascii="GHEA Grapalat" w:hAnsi="GHEA Grapalat"/>
          <w:b/>
          <w:lang w:val="af-ZA" w:eastAsia="en-US" w:bidi="ar-SA"/>
        </w:rPr>
        <w:t xml:space="preserve">ԲՄԱՇՁԲ-24/13 </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7052AE"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7052AE" w:rsidRPr="005A0AE0">
        <w:rPr>
          <w:rFonts w:ascii="GHEA Grapalat" w:hAnsi="GHEA Grapalat"/>
          <w:b/>
          <w:i/>
          <w:lang w:val="af-ZA" w:eastAsia="en-US" w:bidi="ar-SA"/>
        </w:rPr>
        <w:t>garnihamaynq@mail.ru</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w:t>
      </w:r>
      <w:r w:rsidRPr="00F56380">
        <w:rPr>
          <w:rFonts w:ascii="GHEA Grapalat" w:hAnsi="GHEA Grapalat"/>
          <w:i w:val="0"/>
          <w:sz w:val="24"/>
          <w:szCs w:val="24"/>
        </w:rPr>
        <w:t>приобретение "</w:t>
      </w:r>
      <w:r w:rsidR="00F63FB7" w:rsidRPr="00F56380">
        <w:rPr>
          <w:rFonts w:ascii="GHEA Grapalat" w:hAnsi="GHEA Grapalat"/>
          <w:b/>
          <w:i w:val="0"/>
          <w:sz w:val="24"/>
          <w:szCs w:val="24"/>
        </w:rPr>
        <w:t xml:space="preserve"> Строительство линий питьевой воды, уличное освещение и работы по асфальтированию дорог в общине Гарни Котайкской области РА</w:t>
      </w:r>
      <w:r w:rsidRPr="00F56380">
        <w:rPr>
          <w:rFonts w:ascii="GHEA Grapalat" w:hAnsi="GHEA Grapalat"/>
          <w:i w:val="0"/>
          <w:sz w:val="24"/>
          <w:szCs w:val="24"/>
        </w:rPr>
        <w:t>"</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5823DF" w:rsidRPr="00D25B2A">
        <w:rPr>
          <w:rFonts w:ascii="GHEA Grapalat" w:hAnsi="GHEA Grapalat"/>
          <w:b/>
        </w:rPr>
        <w:t>Гарнинский муниципалитет</w:t>
      </w:r>
      <w:r w:rsidRPr="009044F1">
        <w:rPr>
          <w:rFonts w:ascii="GHEA Grapalat" w:hAnsi="GHEA Grapalat"/>
          <w:i w:val="0"/>
          <w:sz w:val="24"/>
          <w:szCs w:val="24"/>
        </w:rPr>
        <w:t xml:space="preserve">", которые </w:t>
      </w:r>
      <w:r w:rsidRPr="00F56380">
        <w:rPr>
          <w:rFonts w:ascii="GHEA Grapalat" w:hAnsi="GHEA Grapalat"/>
          <w:i w:val="0"/>
          <w:sz w:val="24"/>
          <w:szCs w:val="24"/>
        </w:rPr>
        <w:t xml:space="preserve">сгруппированы в лоты </w:t>
      </w:r>
      <w:r w:rsidR="00F56380" w:rsidRPr="00F56380">
        <w:rPr>
          <w:rFonts w:ascii="GHEA Grapalat" w:hAnsi="GHEA Grapalat"/>
          <w:i w:val="0"/>
          <w:sz w:val="24"/>
          <w:szCs w:val="24"/>
        </w:rPr>
        <w:t xml:space="preserve">" 4 </w:t>
      </w:r>
      <w:r w:rsidRPr="00F56380">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8"/>
        <w:gridCol w:w="1701"/>
        <w:gridCol w:w="6175"/>
      </w:tblGrid>
      <w:tr w:rsidR="00FC4AC0" w:rsidRPr="009044F1" w:rsidTr="00F56380">
        <w:trPr>
          <w:jc w:val="center"/>
        </w:trPr>
        <w:tc>
          <w:tcPr>
            <w:tcW w:w="3059" w:type="dxa"/>
            <w:gridSpan w:val="2"/>
            <w:vAlign w:val="center"/>
          </w:tcPr>
          <w:p w:rsidR="00FC4AC0" w:rsidRPr="00F56380" w:rsidRDefault="00FC4AC0" w:rsidP="00FC4AC0">
            <w:pPr>
              <w:pStyle w:val="23"/>
              <w:widowControl w:val="0"/>
              <w:spacing w:after="120" w:line="240" w:lineRule="auto"/>
              <w:ind w:firstLine="0"/>
              <w:jc w:val="center"/>
              <w:rPr>
                <w:rFonts w:ascii="GHEA Grapalat" w:hAnsi="GHEA Grapalat"/>
                <w:b/>
                <w:bCs/>
                <w:i/>
                <w:iCs/>
                <w:sz w:val="24"/>
                <w:szCs w:val="24"/>
              </w:rPr>
            </w:pPr>
            <w:r w:rsidRPr="00F56380">
              <w:rPr>
                <w:rFonts w:ascii="GHEA Grapalat" w:hAnsi="GHEA Grapalat"/>
                <w:b/>
                <w:i/>
                <w:sz w:val="24"/>
                <w:szCs w:val="24"/>
              </w:rPr>
              <w:t>Лотов</w:t>
            </w:r>
          </w:p>
        </w:tc>
        <w:tc>
          <w:tcPr>
            <w:tcW w:w="6175" w:type="dxa"/>
            <w:vMerge w:val="restart"/>
            <w:vAlign w:val="center"/>
          </w:tcPr>
          <w:p w:rsidR="00FC4AC0" w:rsidRPr="005823DF" w:rsidRDefault="00FC4AC0" w:rsidP="00B46D58">
            <w:pPr>
              <w:pStyle w:val="23"/>
              <w:widowControl w:val="0"/>
              <w:spacing w:after="120" w:line="240" w:lineRule="auto"/>
              <w:ind w:firstLine="0"/>
              <w:jc w:val="center"/>
              <w:rPr>
                <w:rFonts w:ascii="GHEA Grapalat" w:hAnsi="GHEA Grapalat"/>
                <w:b/>
                <w:bCs/>
                <w:i/>
                <w:iCs/>
                <w:sz w:val="24"/>
                <w:szCs w:val="24"/>
                <w:highlight w:val="yellow"/>
              </w:rPr>
            </w:pPr>
            <w:r w:rsidRPr="00F56380">
              <w:rPr>
                <w:rFonts w:ascii="GHEA Grapalat" w:hAnsi="GHEA Grapalat"/>
                <w:b/>
                <w:i/>
                <w:sz w:val="24"/>
                <w:szCs w:val="24"/>
              </w:rPr>
              <w:t>Наименование лота</w:t>
            </w:r>
          </w:p>
        </w:tc>
      </w:tr>
      <w:tr w:rsidR="00FC4AC0" w:rsidRPr="009044F1" w:rsidTr="00F56380">
        <w:trPr>
          <w:jc w:val="center"/>
        </w:trPr>
        <w:tc>
          <w:tcPr>
            <w:tcW w:w="1358"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701" w:type="dxa"/>
            <w:vAlign w:val="center"/>
          </w:tcPr>
          <w:p w:rsidR="00FC4AC0" w:rsidRPr="00F56380" w:rsidRDefault="00FC4AC0" w:rsidP="00B46D58">
            <w:pPr>
              <w:pStyle w:val="23"/>
              <w:widowControl w:val="0"/>
              <w:spacing w:after="120" w:line="240" w:lineRule="auto"/>
              <w:ind w:firstLine="0"/>
              <w:jc w:val="center"/>
              <w:rPr>
                <w:rFonts w:ascii="GHEA Grapalat" w:hAnsi="GHEA Grapalat"/>
                <w:b/>
                <w:sz w:val="24"/>
                <w:szCs w:val="24"/>
              </w:rPr>
            </w:pPr>
            <w:r w:rsidRPr="00F56380">
              <w:rPr>
                <w:rFonts w:ascii="GHEA Grapalat" w:hAnsi="GHEA Grapalat"/>
                <w:b/>
                <w:sz w:val="24"/>
                <w:szCs w:val="24"/>
              </w:rPr>
              <w:t>Цена закупки</w:t>
            </w:r>
          </w:p>
        </w:tc>
        <w:tc>
          <w:tcPr>
            <w:tcW w:w="6175" w:type="dxa"/>
            <w:vMerge/>
            <w:vAlign w:val="center"/>
          </w:tcPr>
          <w:p w:rsidR="00FC4AC0" w:rsidRPr="005823DF" w:rsidRDefault="00FC4AC0" w:rsidP="00B46D58">
            <w:pPr>
              <w:pStyle w:val="23"/>
              <w:widowControl w:val="0"/>
              <w:spacing w:after="120" w:line="240" w:lineRule="auto"/>
              <w:ind w:firstLine="0"/>
              <w:rPr>
                <w:rFonts w:ascii="GHEA Grapalat" w:hAnsi="GHEA Grapalat"/>
                <w:sz w:val="24"/>
                <w:szCs w:val="24"/>
                <w:highlight w:val="yellow"/>
                <w:u w:val="single"/>
              </w:rPr>
            </w:pPr>
          </w:p>
        </w:tc>
      </w:tr>
      <w:tr w:rsidR="00F56380" w:rsidRPr="009044F1" w:rsidTr="00F56380">
        <w:trPr>
          <w:jc w:val="center"/>
        </w:trPr>
        <w:tc>
          <w:tcPr>
            <w:tcW w:w="1358" w:type="dxa"/>
            <w:vAlign w:val="center"/>
          </w:tcPr>
          <w:p w:rsidR="00F56380" w:rsidRPr="00F56380" w:rsidRDefault="00F56380" w:rsidP="00F56380">
            <w:pPr>
              <w:pStyle w:val="23"/>
              <w:widowControl w:val="0"/>
              <w:spacing w:after="120" w:line="240" w:lineRule="auto"/>
              <w:ind w:firstLine="0"/>
              <w:jc w:val="center"/>
              <w:rPr>
                <w:rFonts w:ascii="GHEA Grapalat" w:hAnsi="GHEA Grapalat"/>
              </w:rPr>
            </w:pPr>
            <w:r w:rsidRPr="00F56380">
              <w:rPr>
                <w:rFonts w:ascii="GHEA Grapalat" w:hAnsi="GHEA Grapalat"/>
              </w:rPr>
              <w:t>1</w:t>
            </w:r>
          </w:p>
        </w:tc>
        <w:tc>
          <w:tcPr>
            <w:tcW w:w="1701" w:type="dxa"/>
            <w:vAlign w:val="center"/>
          </w:tcPr>
          <w:p w:rsidR="00F56380" w:rsidRPr="00F56380" w:rsidRDefault="00F56380" w:rsidP="00F56380">
            <w:pPr>
              <w:jc w:val="center"/>
              <w:rPr>
                <w:rFonts w:ascii="GHEA Grapalat" w:hAnsi="GHEA Grapalat"/>
                <w:sz w:val="20"/>
                <w:szCs w:val="20"/>
              </w:rPr>
            </w:pPr>
            <w:r w:rsidRPr="00F56380">
              <w:rPr>
                <w:rFonts w:ascii="GHEA Grapalat" w:hAnsi="GHEA Grapalat"/>
                <w:sz w:val="20"/>
                <w:szCs w:val="20"/>
              </w:rPr>
              <w:t>199 497.986</w:t>
            </w:r>
          </w:p>
        </w:tc>
        <w:tc>
          <w:tcPr>
            <w:tcW w:w="6175" w:type="dxa"/>
            <w:vAlign w:val="center"/>
          </w:tcPr>
          <w:p w:rsidR="00F56380" w:rsidRPr="00F56380" w:rsidRDefault="00F56380" w:rsidP="00F56380">
            <w:pPr>
              <w:pStyle w:val="23"/>
              <w:widowControl w:val="0"/>
              <w:spacing w:after="120" w:line="240" w:lineRule="auto"/>
              <w:ind w:firstLine="0"/>
              <w:rPr>
                <w:rFonts w:ascii="GHEA Grapalat" w:hAnsi="GHEA Grapalat"/>
              </w:rPr>
            </w:pPr>
            <w:r w:rsidRPr="00F56380">
              <w:rPr>
                <w:rFonts w:ascii="GHEA Grapalat" w:hAnsi="GHEA Grapalat"/>
              </w:rPr>
              <w:t>Работы по строительству линий питьевой воды общины Гарни</w:t>
            </w:r>
          </w:p>
        </w:tc>
      </w:tr>
      <w:tr w:rsidR="00F56380" w:rsidRPr="009044F1" w:rsidTr="00F56380">
        <w:trPr>
          <w:jc w:val="center"/>
        </w:trPr>
        <w:tc>
          <w:tcPr>
            <w:tcW w:w="1358" w:type="dxa"/>
            <w:vAlign w:val="center"/>
          </w:tcPr>
          <w:p w:rsidR="00F56380" w:rsidRPr="00F56380" w:rsidRDefault="00F56380" w:rsidP="00F56380">
            <w:pPr>
              <w:pStyle w:val="23"/>
              <w:widowControl w:val="0"/>
              <w:spacing w:after="120" w:line="240" w:lineRule="auto"/>
              <w:ind w:firstLine="0"/>
              <w:jc w:val="center"/>
              <w:rPr>
                <w:rFonts w:ascii="GHEA Grapalat" w:hAnsi="GHEA Grapalat"/>
              </w:rPr>
            </w:pPr>
            <w:r w:rsidRPr="00F56380">
              <w:rPr>
                <w:rFonts w:ascii="GHEA Grapalat" w:hAnsi="GHEA Grapalat"/>
              </w:rPr>
              <w:t>2</w:t>
            </w:r>
          </w:p>
        </w:tc>
        <w:tc>
          <w:tcPr>
            <w:tcW w:w="1701" w:type="dxa"/>
            <w:vAlign w:val="center"/>
          </w:tcPr>
          <w:p w:rsidR="00F56380" w:rsidRPr="00F56380" w:rsidRDefault="00F56380" w:rsidP="00F56380">
            <w:pPr>
              <w:pStyle w:val="23"/>
              <w:spacing w:line="240" w:lineRule="auto"/>
              <w:ind w:firstLine="0"/>
              <w:jc w:val="center"/>
              <w:rPr>
                <w:rFonts w:ascii="GHEA Grapalat" w:hAnsi="GHEA Grapalat"/>
              </w:rPr>
            </w:pPr>
            <w:r w:rsidRPr="00F56380">
              <w:rPr>
                <w:rFonts w:ascii="GHEA Grapalat" w:hAnsi="GHEA Grapalat"/>
              </w:rPr>
              <w:t>85 843.70</w:t>
            </w:r>
          </w:p>
        </w:tc>
        <w:tc>
          <w:tcPr>
            <w:tcW w:w="6175" w:type="dxa"/>
            <w:vAlign w:val="center"/>
          </w:tcPr>
          <w:p w:rsidR="00F56380" w:rsidRPr="00F56380" w:rsidRDefault="00F56380" w:rsidP="00F56380">
            <w:pPr>
              <w:pStyle w:val="23"/>
              <w:widowControl w:val="0"/>
              <w:spacing w:after="120" w:line="240" w:lineRule="auto"/>
              <w:ind w:firstLine="0"/>
              <w:rPr>
                <w:rFonts w:ascii="GHEA Grapalat" w:hAnsi="GHEA Grapalat"/>
              </w:rPr>
            </w:pPr>
            <w:r w:rsidRPr="00F56380">
              <w:rPr>
                <w:rFonts w:ascii="GHEA Grapalat" w:hAnsi="GHEA Grapalat"/>
              </w:rPr>
              <w:t>Работы по уличному освещению общины Гарни</w:t>
            </w:r>
          </w:p>
        </w:tc>
      </w:tr>
      <w:tr w:rsidR="00F56380" w:rsidRPr="009044F1" w:rsidTr="00F56380">
        <w:trPr>
          <w:jc w:val="center"/>
        </w:trPr>
        <w:tc>
          <w:tcPr>
            <w:tcW w:w="1358" w:type="dxa"/>
            <w:vAlign w:val="center"/>
          </w:tcPr>
          <w:p w:rsidR="00F56380" w:rsidRPr="00F56380" w:rsidRDefault="00F56380" w:rsidP="00F56380">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701" w:type="dxa"/>
            <w:vAlign w:val="center"/>
          </w:tcPr>
          <w:p w:rsidR="00F56380" w:rsidRPr="00F56380" w:rsidRDefault="00F56380" w:rsidP="00F56380">
            <w:pPr>
              <w:pStyle w:val="23"/>
              <w:spacing w:line="240" w:lineRule="auto"/>
              <w:ind w:firstLine="0"/>
              <w:jc w:val="center"/>
              <w:rPr>
                <w:rFonts w:ascii="GHEA Grapalat" w:hAnsi="GHEA Grapalat"/>
              </w:rPr>
            </w:pPr>
            <w:r w:rsidRPr="00F56380">
              <w:rPr>
                <w:rFonts w:ascii="GHEA Grapalat" w:hAnsi="GHEA Grapalat"/>
              </w:rPr>
              <w:t>593 299.9</w:t>
            </w:r>
          </w:p>
        </w:tc>
        <w:tc>
          <w:tcPr>
            <w:tcW w:w="6175" w:type="dxa"/>
            <w:vAlign w:val="center"/>
          </w:tcPr>
          <w:p w:rsidR="00F56380" w:rsidRPr="00F56380" w:rsidRDefault="00F56380" w:rsidP="00F56380">
            <w:pPr>
              <w:pStyle w:val="23"/>
              <w:widowControl w:val="0"/>
              <w:spacing w:after="120" w:line="240" w:lineRule="auto"/>
              <w:ind w:firstLine="0"/>
              <w:rPr>
                <w:rFonts w:ascii="GHEA Grapalat" w:hAnsi="GHEA Grapalat"/>
              </w:rPr>
            </w:pPr>
            <w:r w:rsidRPr="00F56380">
              <w:rPr>
                <w:rFonts w:ascii="GHEA Grapalat" w:hAnsi="GHEA Grapalat"/>
              </w:rPr>
              <w:t>Асфальтирование дорог общины Гарни</w:t>
            </w:r>
          </w:p>
        </w:tc>
      </w:tr>
      <w:tr w:rsidR="00F56380" w:rsidRPr="009044F1" w:rsidTr="00F56380">
        <w:trPr>
          <w:jc w:val="center"/>
        </w:trPr>
        <w:tc>
          <w:tcPr>
            <w:tcW w:w="1358" w:type="dxa"/>
            <w:vAlign w:val="center"/>
          </w:tcPr>
          <w:p w:rsidR="00F56380" w:rsidRDefault="00F56380" w:rsidP="00F56380">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701" w:type="dxa"/>
            <w:vAlign w:val="center"/>
          </w:tcPr>
          <w:p w:rsidR="00F56380" w:rsidRPr="00F56380" w:rsidRDefault="00F56380" w:rsidP="00F56380">
            <w:pPr>
              <w:pStyle w:val="23"/>
              <w:spacing w:line="240" w:lineRule="auto"/>
              <w:ind w:firstLine="0"/>
              <w:jc w:val="center"/>
              <w:rPr>
                <w:rFonts w:ascii="GHEA Grapalat" w:hAnsi="GHEA Grapalat"/>
              </w:rPr>
            </w:pPr>
            <w:r w:rsidRPr="00F56380">
              <w:rPr>
                <w:rFonts w:ascii="GHEA Grapalat" w:hAnsi="GHEA Grapalat"/>
              </w:rPr>
              <w:t>82 328.6</w:t>
            </w:r>
          </w:p>
        </w:tc>
        <w:tc>
          <w:tcPr>
            <w:tcW w:w="6175" w:type="dxa"/>
            <w:vAlign w:val="center"/>
          </w:tcPr>
          <w:p w:rsidR="00F56380" w:rsidRPr="00F56380" w:rsidRDefault="00F56380" w:rsidP="00F56380">
            <w:pPr>
              <w:pStyle w:val="23"/>
              <w:widowControl w:val="0"/>
              <w:spacing w:after="120" w:line="240" w:lineRule="auto"/>
              <w:ind w:firstLine="0"/>
              <w:rPr>
                <w:rFonts w:ascii="GHEA Grapalat" w:hAnsi="GHEA Grapalat"/>
              </w:rPr>
            </w:pPr>
            <w:r w:rsidRPr="00F56380">
              <w:rPr>
                <w:rFonts w:ascii="GHEA Grapalat" w:hAnsi="GHEA Grapalat"/>
              </w:rPr>
              <w:t>Асфальтирование дорог общины Гарни</w:t>
            </w:r>
          </w:p>
        </w:tc>
      </w:tr>
    </w:tbl>
    <w:p w:rsidR="00096865"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5823DF" w:rsidRPr="009044F1" w:rsidRDefault="005823DF"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w:t>
      </w:r>
      <w:r w:rsidRPr="006622A4">
        <w:rPr>
          <w:rFonts w:ascii="GHEA Grapalat" w:hAnsi="GHEA Grapalat"/>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F32A21" w:rsidRDefault="005F5608" w:rsidP="00F32A21">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w:t>
      </w:r>
      <w:r w:rsidRPr="009044F1">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AE3715" w:rsidRPr="00F32A21" w:rsidRDefault="00C366B6" w:rsidP="00F32A21">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5823DF" w:rsidRDefault="00096865" w:rsidP="00B46D58">
      <w:pPr>
        <w:widowControl w:val="0"/>
        <w:autoSpaceDE w:val="0"/>
        <w:autoSpaceDN w:val="0"/>
        <w:adjustRightInd w:val="0"/>
        <w:spacing w:after="160"/>
        <w:ind w:firstLine="567"/>
        <w:jc w:val="both"/>
        <w:rPr>
          <w:rFonts w:ascii="GHEA Grapalat" w:hAnsi="GHEA Grapalat"/>
          <w:lang w:val="hy-AM"/>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5823DF">
        <w:rPr>
          <w:rFonts w:ascii="GHEA Grapalat" w:hAnsi="GHEA Grapalat"/>
          <w:lang w:val="hy-AM"/>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r w:rsidRPr="009044F1">
        <w:rPr>
          <w:rFonts w:ascii="GHEA Grapalat" w:hAnsi="GHEA Grapalat"/>
        </w:rPr>
        <w:lastRenderedPageBreak/>
        <w:t xml:space="preserve">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C65202" w:rsidRPr="00E07EAE" w:rsidRDefault="00096865" w:rsidP="00E07EAE">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Pr="005823DF">
        <w:rPr>
          <w:rFonts w:ascii="GHEA Grapalat" w:hAnsi="GHEA Grapalat"/>
          <w:b/>
        </w:rPr>
        <w:t>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5823DF" w:rsidRPr="00F46439">
        <w:rPr>
          <w:rFonts w:ascii="GHEA Grapalat" w:hAnsi="GHEA Grapalat"/>
          <w:b/>
          <w:sz w:val="24"/>
          <w:szCs w:val="24"/>
          <w:lang w:bidi="ar-SA"/>
        </w:rPr>
        <w:t>Котайкский марз, Гарни, Шаумян 4</w:t>
      </w:r>
      <w:r>
        <w:rPr>
          <w:rFonts w:ascii="GHEA Grapalat" w:hAnsi="GHEA Grapalat"/>
          <w:sz w:val="24"/>
          <w:szCs w:val="24"/>
        </w:rPr>
        <w:t xml:space="preserve"> не позднее, чем </w:t>
      </w:r>
      <w:r w:rsidR="005823DF">
        <w:rPr>
          <w:rFonts w:ascii="GHEA Grapalat" w:hAnsi="GHEA Grapalat"/>
          <w:b/>
          <w:sz w:val="24"/>
          <w:szCs w:val="24"/>
        </w:rPr>
        <w:t>10:00 часов  41</w:t>
      </w:r>
      <w:r w:rsidR="005823DF" w:rsidRPr="005040F2">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0239B5" w:rsidRPr="002E4BC5" w:rsidRDefault="00BA4929" w:rsidP="005823DF">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005823DF">
        <w:rPr>
          <w:rFonts w:ascii="GHEA Grapalat" w:hAnsi="GHEA Grapalat"/>
        </w:rPr>
        <w:t>"</w:t>
      </w:r>
      <w:r w:rsidR="005823DF" w:rsidRPr="00F508E5">
        <w:rPr>
          <w:rFonts w:ascii="GHEA Grapalat" w:hAnsi="GHEA Grapalat"/>
          <w:b/>
          <w:sz w:val="24"/>
          <w:szCs w:val="24"/>
          <w:u w:val="single"/>
          <w:lang w:bidi="ar-SA"/>
        </w:rPr>
        <w:t>Р. Асатрян</w:t>
      </w:r>
      <w:r w:rsidR="005823DF">
        <w:rPr>
          <w:rFonts w:ascii="GHEA Grapalat" w:hAnsi="GHEA Grapalat"/>
        </w:rPr>
        <w:t>.</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af6"/>
          <w:rFonts w:ascii="GHEA Grapalat" w:hAnsi="GHEA Grapalat"/>
          <w:sz w:val="24"/>
          <w:szCs w:val="24"/>
          <w:lang w:val="ru-RU"/>
        </w:rPr>
        <w:footnoteReference w:customMarkFollows="1" w:id="5"/>
        <w:t>8</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A46BF7" w:rsidRDefault="00721677" w:rsidP="00A46BF7">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w:t>
      </w:r>
      <w:r>
        <w:rPr>
          <w:rFonts w:ascii="GHEA Grapalat" w:hAnsi="GHEA Grapalat" w:cs="Sylfaen"/>
          <w:sz w:val="24"/>
          <w:szCs w:val="24"/>
        </w:rPr>
        <w:lastRenderedPageBreak/>
        <w:t>основании производятся представившему заявку участнику.</w:t>
      </w:r>
    </w:p>
    <w:p w:rsidR="00787A1B" w:rsidRPr="00A46BF7" w:rsidRDefault="00333B85" w:rsidP="00A46BF7">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0C4775">
      <w:pPr>
        <w:pStyle w:val="HTML"/>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0C4775">
      <w:pPr>
        <w:pStyle w:val="norm"/>
        <w:widowControl w:val="0"/>
        <w:spacing w:after="160" w:line="240" w:lineRule="auto"/>
        <w:ind w:firstLine="567"/>
        <w:contextualSpacing/>
        <w:rPr>
          <w:rFonts w:ascii="GHEA Grapalat" w:hAnsi="GHEA Grapalat"/>
          <w:sz w:val="24"/>
          <w:szCs w:val="24"/>
        </w:rPr>
      </w:pP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391653">
        <w:rPr>
          <w:rFonts w:ascii="GHEA Grapalat" w:hAnsi="GHEA Grapalat"/>
          <w:sz w:val="24"/>
          <w:szCs w:val="24"/>
        </w:rPr>
        <w:t>цена,</w:t>
      </w:r>
      <w:r>
        <w:rPr>
          <w:rFonts w:ascii="GHEA Grapalat" w:hAnsi="GHEA Grapalat"/>
          <w:sz w:val="24"/>
          <w:szCs w:val="24"/>
        </w:rPr>
        <w:t>предложенная отобранным участником,</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w:t>
      </w:r>
      <w:r w:rsidRPr="009044F1">
        <w:rPr>
          <w:rFonts w:ascii="GHEA Grapalat" w:hAnsi="GHEA Grapalat"/>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Default="001578D4" w:rsidP="00A94FA9">
      <w:pPr>
        <w:widowControl w:val="0"/>
        <w:spacing w:after="160"/>
        <w:ind w:firstLine="567"/>
        <w:jc w:val="both"/>
        <w:rPr>
          <w:ins w:id="1"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w:t>
      </w:r>
      <w:r w:rsidRPr="00A46BF7">
        <w:rPr>
          <w:rFonts w:ascii="GHEA Grapalat" w:hAnsi="GHEA Grapalat"/>
          <w:b/>
        </w:rPr>
        <w:t>счет "900008000466"</w:t>
      </w:r>
      <w:r w:rsidRPr="009044F1">
        <w:rPr>
          <w:rFonts w:ascii="GHEA Grapalat" w:hAnsi="GHEA Grapalat"/>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Pr>
          <w:rFonts w:ascii="GHEA Grapalat" w:hAnsi="GHEA Grapalat"/>
        </w:rPr>
        <w:t>РА,</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541249">
        <w:rPr>
          <w:rFonts w:ascii="GHEA Grapalat" w:hAnsi="GHEA Grapalat"/>
        </w:rPr>
        <w:t>документа</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7D0088">
        <w:rPr>
          <w:rFonts w:ascii="GHEA Grapalat" w:hAnsi="GHEA Grapalat"/>
        </w:rPr>
        <w:t>банк</w:t>
      </w:r>
      <w:r>
        <w:rPr>
          <w:rFonts w:ascii="GHEA Grapalat" w:hAnsi="GHEA Grapalat"/>
        </w:rPr>
        <w:t>.</w:t>
      </w:r>
    </w:p>
    <w:p w:rsidR="00D957C5" w:rsidRPr="00D957C5" w:rsidDel="00827CDA" w:rsidRDefault="00D957C5" w:rsidP="00B46D58">
      <w:pPr>
        <w:widowControl w:val="0"/>
        <w:tabs>
          <w:tab w:val="left" w:pos="1134"/>
        </w:tabs>
        <w:spacing w:after="160"/>
        <w:ind w:firstLine="567"/>
        <w:jc w:val="both"/>
        <w:rPr>
          <w:del w:id="2" w:author="Vardan" w:date="2023-07-07T23:07: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 xml:space="preserve">представленным лотам,а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af6"/>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Pr="009044F1">
        <w:rPr>
          <w:rFonts w:ascii="GHEA Grapalat" w:hAnsi="GHEA Grapalat"/>
        </w:rPr>
        <w:t xml:space="preserve">в течение </w:t>
      </w:r>
      <w:r w:rsidR="007B7825" w:rsidRPr="00F96FFA">
        <w:rPr>
          <w:rFonts w:ascii="GHEA Grapalat" w:hAnsi="GHEA Grapalat" w:cs="Sylfaen"/>
          <w:b/>
          <w:lang w:val="af-ZA" w:eastAsia="en-US" w:bidi="ar-SA"/>
        </w:rPr>
        <w:t>120</w:t>
      </w:r>
      <w:r w:rsidR="007B7825" w:rsidRPr="00F96FFA">
        <w:rPr>
          <w:rFonts w:ascii="Courier New" w:hAnsi="Courier New" w:cs="Courier New"/>
          <w:b/>
        </w:rPr>
        <w:t> </w:t>
      </w:r>
      <w:r w:rsidR="007B7825" w:rsidRPr="00F96FFA">
        <w:rPr>
          <w:rFonts w:ascii="GHEA Grapalat" w:hAnsi="GHEA Grapalat"/>
          <w:b/>
        </w:rPr>
        <w:t>(сто двадцать)</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7B7825">
        <w:rPr>
          <w:rFonts w:ascii="GHEA Grapalat" w:hAnsi="GHEA Grapalat"/>
          <w:b/>
          <w:sz w:val="24"/>
          <w:szCs w:val="24"/>
        </w:rPr>
        <w:t>41</w:t>
      </w:r>
      <w:r w:rsidR="007B7825" w:rsidRPr="00611B7E">
        <w:rPr>
          <w:rFonts w:ascii="GHEA Grapalat" w:hAnsi="GHEA Grapalat"/>
          <w:b/>
          <w:sz w:val="24"/>
          <w:szCs w:val="24"/>
        </w:rPr>
        <w:t>-ый день в 10:00 со</w:t>
      </w:r>
      <w:r w:rsidR="000E21F2">
        <w:rPr>
          <w:rFonts w:ascii="GHEA Grapalat" w:hAnsi="GHEA Grapalat"/>
          <w:sz w:val="24"/>
          <w:szCs w:val="24"/>
        </w:rPr>
        <w:t xml:space="preserve"> дня опубликования </w:t>
      </w:r>
      <w:r w:rsidR="000E21F2" w:rsidRPr="00C765E3">
        <w:rPr>
          <w:rFonts w:ascii="GHEA Grapalat" w:hAnsi="GHEA Grapalat"/>
          <w:sz w:val="24"/>
          <w:szCs w:val="24"/>
        </w:rPr>
        <w:t>в бюллетене</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6C0B68">
        <w:rPr>
          <w:rFonts w:ascii="GHEA Grapalat" w:hAnsi="GHEA Grapalat"/>
        </w:rPr>
        <w:t xml:space="preserve">и/или </w:t>
      </w:r>
      <w:r w:rsidR="00110433">
        <w:rPr>
          <w:rFonts w:ascii="GHEA Grapalat" w:hAnsi="GHEA Grapalat"/>
        </w:rPr>
        <w:t>обеспечение заявки,</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отобранногои</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7B7825" w:rsidRPr="00675D8D">
        <w:rPr>
          <w:rFonts w:ascii="GHEA Grapalat" w:hAnsi="GHEA Grapalat"/>
          <w:b/>
          <w:i w:val="0"/>
          <w:sz w:val="24"/>
          <w:szCs w:val="24"/>
        </w:rPr>
        <w:t>по курсу, установленному Центральным банком того дня</w:t>
      </w:r>
      <w:r w:rsidR="007B7825">
        <w:rPr>
          <w:rFonts w:ascii="GHEA Grapalat" w:hAnsi="GHEA Grapalat"/>
          <w:i w:val="0"/>
          <w:sz w:val="24"/>
          <w:szCs w:val="24"/>
        </w:rPr>
        <w:t>.</w:t>
      </w:r>
      <w:r w:rsidR="00E13F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)присутствуютна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7B7825" w:rsidRDefault="009B6D58" w:rsidP="007B782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участникамиценам, определяются и объявляются</w:t>
      </w:r>
      <w:r w:rsidR="00A134CC">
        <w:rPr>
          <w:rFonts w:ascii="GHEA Grapalat" w:hAnsi="GHEA Grapalat"/>
          <w:sz w:val="24"/>
          <w:szCs w:val="24"/>
        </w:rPr>
        <w:t xml:space="preserve"> отобранный участник и</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595177" w:rsidRPr="00FB3103">
        <w:rPr>
          <w:rFonts w:ascii="GHEA Grapalat" w:hAnsi="GHEA Grapalat"/>
          <w:sz w:val="24"/>
          <w:szCs w:val="24"/>
        </w:rPr>
        <w:t>в электронной форме</w:t>
      </w:r>
      <w:r w:rsidRPr="00D67FDE">
        <w:rPr>
          <w:rFonts w:ascii="GHEA Grapalat" w:hAnsi="GHEA Grapalat"/>
          <w:sz w:val="24"/>
          <w:szCs w:val="24"/>
        </w:rPr>
        <w:t>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w:t>
      </w:r>
      <w:r w:rsidR="0005196C" w:rsidRPr="00CE18BF">
        <w:rPr>
          <w:rFonts w:ascii="GHEA Grapalat" w:hAnsi="GHEA Grapalat"/>
          <w:sz w:val="24"/>
          <w:szCs w:val="24"/>
        </w:rPr>
        <w:lastRenderedPageBreak/>
        <w:t>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делу,если по результатам судебного разбирательства возможность исполнения решения не исчезла.</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aff3"/>
        <w:widowControl w:val="0"/>
        <w:numPr>
          <w:ilvl w:val="0"/>
          <w:numId w:val="34"/>
        </w:numPr>
        <w:ind w:left="0" w:firstLine="284"/>
        <w:contextualSpacing/>
        <w:jc w:val="both"/>
        <w:rPr>
          <w:ins w:id="3"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 xml:space="preserve">сорокодневного срокаустановленного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 xml:space="preserve">наличии возбужденного участником и незавершенного судебного </w:t>
      </w:r>
      <w:r w:rsidR="002E2964" w:rsidRPr="002F37FB">
        <w:rPr>
          <w:rFonts w:ascii="GHEA Grapalat" w:hAnsi="GHEA Grapalat"/>
        </w:rPr>
        <w:lastRenderedPageBreak/>
        <w:t>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904B1C" w:rsidP="00330E00">
      <w:pPr>
        <w:widowControl w:val="0"/>
        <w:tabs>
          <w:tab w:val="left" w:pos="1134"/>
        </w:tabs>
        <w:ind w:left="-360"/>
        <w:jc w:val="both"/>
        <w:rPr>
          <w:rFonts w:ascii="GHEA Grapalat" w:hAnsi="GHEA Grapalat" w:cs="Sylfaen"/>
        </w:rPr>
      </w:pPr>
      <w:r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Pr="00E07EAE">
        <w:rPr>
          <w:rFonts w:ascii="GHEA Grapalat" w:hAnsi="GHEA Grapalat"/>
          <w:b/>
          <w:sz w:val="24"/>
          <w:szCs w:val="24"/>
        </w:rPr>
        <w:t xml:space="preserve">" </w:t>
      </w:r>
      <w:r w:rsidR="007B7825" w:rsidRPr="00E07EAE">
        <w:rPr>
          <w:rFonts w:ascii="GHEA Grapalat" w:hAnsi="GHEA Grapalat"/>
          <w:b/>
          <w:sz w:val="24"/>
          <w:szCs w:val="24"/>
          <w:lang w:val="hy-AM"/>
        </w:rPr>
        <w:t xml:space="preserve">10 </w:t>
      </w:r>
      <w:r w:rsidRPr="00E07EAE">
        <w:rPr>
          <w:rFonts w:ascii="GHEA Grapalat" w:hAnsi="GHEA Grapalat"/>
          <w:b/>
          <w:sz w:val="24"/>
          <w:szCs w:val="24"/>
        </w:rPr>
        <w:t>" календарных дней.</w:t>
      </w:r>
      <w:r w:rsidRPr="009044F1">
        <w:rPr>
          <w:rFonts w:ascii="GHEA Grapalat" w:hAnsi="GHEA Grapalat"/>
          <w:sz w:val="24"/>
          <w:szCs w:val="24"/>
        </w:rPr>
        <w:t xml:space="preserve"> Период ожидания</w:t>
      </w:r>
      <w:r>
        <w:rPr>
          <w:rFonts w:ascii="GHEA Grapalat" w:hAnsi="GHEA Grapalat"/>
          <w:sz w:val="24"/>
          <w:szCs w:val="24"/>
        </w:rPr>
        <w:t>:</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681C1F">
        <w:rPr>
          <w:rFonts w:ascii="GHEA Grapalat" w:hAnsi="GHEA Grapalat"/>
          <w:color w:val="000000" w:themeColor="text1"/>
        </w:rPr>
        <w:t xml:space="preserve">то он лишается права подписания договора.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w:t>
      </w:r>
      <w:r w:rsidRPr="009044F1">
        <w:rPr>
          <w:rFonts w:ascii="GHEA Grapalat" w:hAnsi="GHEA Grapalat"/>
        </w:rPr>
        <w:lastRenderedPageBreak/>
        <w:t>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 xml:space="preserve">На основании требования о предоставлении обеспеченийквалификации и договора отобранный участник в течение </w:t>
      </w:r>
      <w:r w:rsidR="00E07EAE">
        <w:rPr>
          <w:rFonts w:ascii="GHEA Grapalat" w:hAnsi="GHEA Grapalat"/>
          <w:color w:val="000000" w:themeColor="text1"/>
        </w:rPr>
        <w:t>10</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813D84" w:rsidRPr="00681C1F">
        <w:rPr>
          <w:rFonts w:ascii="GHEA Grapalat" w:hAnsi="GHEA Grapalat"/>
          <w:color w:val="000000" w:themeColor="text1"/>
        </w:rPr>
        <w:t>дня его получения, обязан представить обеспечения квалификации и договора.С отобранным участником заключается договор, если он представляет обеспечения квалификациии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1D0015" w:rsidRPr="001D0015">
        <w:rPr>
          <w:rFonts w:ascii="GHEA Grapalat" w:hAnsi="GHEA Grapalat"/>
          <w:b/>
        </w:rPr>
        <w:t>30</w:t>
      </w:r>
      <w:r w:rsidR="00FC01CE" w:rsidRPr="001D0015">
        <w:rPr>
          <w:rFonts w:ascii="GHEA Grapalat" w:hAnsi="GHEA Grapalat"/>
          <w:b/>
        </w:rPr>
        <w:t xml:space="preserve"> процентам</w:t>
      </w:r>
      <w:r w:rsidR="00FC01CE">
        <w:rPr>
          <w:rFonts w:ascii="GHEA Grapalat" w:hAnsi="GHEA Grapalat"/>
        </w:rPr>
        <w:t xml:space="preserve">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8A3CE7" w:rsidRPr="003B6812">
        <w:rPr>
          <w:rFonts w:ascii="GHEA Grapalat" w:hAnsi="GHEA Grapalat"/>
        </w:rPr>
        <w:t xml:space="preserve">Обеспечение квалификации представляется в виде </w:t>
      </w:r>
      <w:r w:rsidR="001D0015" w:rsidRPr="001647D2">
        <w:rPr>
          <w:rFonts w:ascii="GHEA Grapalat" w:hAnsi="GHEA Grapalat"/>
        </w:rPr>
        <w:t>банковской гарантии</w:t>
      </w:r>
      <w:r w:rsidR="001D0015" w:rsidRPr="001D0015">
        <w:rPr>
          <w:rFonts w:ascii="GHEA Grapalat" w:hAnsi="GHEA Grapalat"/>
          <w:b/>
        </w:rPr>
        <w:t>(приложение 4</w:t>
      </w:r>
      <w:r w:rsidR="008A3CE7" w:rsidRPr="001D0015">
        <w:rPr>
          <w:rFonts w:ascii="GHEA Grapalat" w:hAnsi="GHEA Grapalat"/>
          <w:b/>
        </w:rPr>
        <w:t>) или наличных денег, или гарантий, предоставленных банками</w:t>
      </w:r>
      <w:r w:rsidR="008A3CE7" w:rsidRPr="003B6812">
        <w:rPr>
          <w:rFonts w:ascii="GHEA Grapalat" w:hAnsi="GHEA Grapalat"/>
        </w:rPr>
        <w:t>. Причем  обеспечение должно быть действительны</w:t>
      </w:r>
      <w:r w:rsidR="001D0015">
        <w:rPr>
          <w:rFonts w:ascii="GHEA Grapalat" w:hAnsi="GHEA Grapalat"/>
        </w:rPr>
        <w:t xml:space="preserve">м как минимум включительно до </w:t>
      </w:r>
      <w:r w:rsidR="001D0015" w:rsidRPr="001D0015">
        <w:rPr>
          <w:rFonts w:ascii="GHEA Grapalat" w:hAnsi="GHEA Grapalat"/>
          <w:b/>
        </w:rPr>
        <w:t>90</w:t>
      </w:r>
      <w:r w:rsidR="008A3CE7" w:rsidRPr="001D0015">
        <w:rPr>
          <w:rFonts w:ascii="GHEA Grapalat" w:hAnsi="GHEA Grapalat"/>
          <w:b/>
        </w:rPr>
        <w:t>-го рабочего дня</w:t>
      </w:r>
      <w:r w:rsidR="008A3CE7" w:rsidRPr="003B6812">
        <w:rPr>
          <w:rFonts w:ascii="GHEA Grapalat" w:hAnsi="GHEA Grapalat"/>
        </w:rPr>
        <w:t>,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w:t>
      </w:r>
      <w:r w:rsidRPr="001D0015">
        <w:rPr>
          <w:rFonts w:ascii="GHEA Grapalat" w:hAnsi="GHEA Grapalat" w:cs="Sylfaen"/>
          <w:b/>
        </w:rPr>
        <w:t>«900008000698» открытый</w:t>
      </w:r>
      <w:r w:rsidRPr="00E62C19">
        <w:rPr>
          <w:rFonts w:ascii="GHEA Grapalat" w:hAnsi="GHEA Grapalat" w:cs="Sylfaen"/>
        </w:rPr>
        <w:t xml:space="preserve">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Default="00D2548C" w:rsidP="00D2548C">
      <w:pPr>
        <w:widowControl w:val="0"/>
        <w:tabs>
          <w:tab w:val="left" w:pos="1276"/>
        </w:tabs>
        <w:spacing w:after="160"/>
        <w:ind w:firstLine="567"/>
        <w:jc w:val="both"/>
        <w:rPr>
          <w:ins w:id="4"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w:t>
      </w:r>
      <w:r w:rsidR="001D0015">
        <w:rPr>
          <w:rFonts w:ascii="GHEA Grapalat" w:hAnsi="GHEA Grapalat" w:cs="Sylfaen"/>
        </w:rPr>
        <w:t xml:space="preserve"> приложению 4.</w:t>
      </w:r>
      <w:r w:rsidR="00B71FA8" w:rsidRPr="00D50B30">
        <w:rPr>
          <w:rStyle w:val="af6"/>
          <w:rFonts w:ascii="GHEA Grapalat" w:hAnsi="GHEA Grapalat"/>
        </w:rPr>
        <w:footnoteReference w:customMarkFollows="1" w:id="9"/>
        <w:t>12</w:t>
      </w:r>
    </w:p>
    <w:p w:rsidR="00FF145F" w:rsidRDefault="00FF145F" w:rsidP="001D0015">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w:t>
      </w:r>
      <w:r w:rsidR="00824F95" w:rsidRPr="001D0015">
        <w:rPr>
          <w:rFonts w:ascii="GHEA Grapalat" w:hAnsi="GHEA Grapalat"/>
          <w:b/>
        </w:rPr>
        <w:t>10 процентов</w:t>
      </w:r>
      <w:r w:rsidR="00824F95" w:rsidRPr="001775FE">
        <w:rPr>
          <w:rFonts w:ascii="GHEA Grapalat" w:hAnsi="GHEA Grapalat"/>
        </w:rPr>
        <w:t xml:space="preserve">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sidRPr="001D0015">
        <w:rPr>
          <w:rFonts w:ascii="GHEA Grapalat" w:hAnsi="GHEA Grapalat"/>
          <w:b/>
        </w:rPr>
        <w:t>(Приложение 5)</w:t>
      </w:r>
      <w:r w:rsidR="00375E5E" w:rsidRPr="001D0015">
        <w:rPr>
          <w:rFonts w:ascii="GHEA Grapalat" w:hAnsi="GHEA Grapalat"/>
          <w:b/>
        </w:rPr>
        <w:t xml:space="preserve"> или наличных денег</w:t>
      </w:r>
      <w:r w:rsidR="00C108EE">
        <w:rPr>
          <w:rStyle w:val="af6"/>
          <w:rFonts w:ascii="GHEA Grapalat" w:hAnsi="GHEA Grapalat"/>
        </w:rPr>
        <w:footnoteReference w:customMarkFollows="1" w:id="10"/>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sidRPr="001D0015">
        <w:rPr>
          <w:rFonts w:ascii="GHEA Grapalat" w:hAnsi="GHEA Grapalat"/>
          <w:b/>
        </w:rPr>
        <w:t>90</w:t>
      </w:r>
      <w:r w:rsidRPr="001D0015">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перечислено на казначейский </w:t>
      </w:r>
      <w:r w:rsidRPr="001D0015">
        <w:rPr>
          <w:rFonts w:ascii="GHEA Grapalat" w:hAnsi="GHEA Grapalat"/>
          <w:b/>
        </w:rPr>
        <w:t>счет</w:t>
      </w:r>
      <w:r w:rsidRPr="001D0015">
        <w:rPr>
          <w:rFonts w:ascii="Courier New" w:hAnsi="Courier New" w:cs="Courier New"/>
          <w:b/>
        </w:rPr>
        <w:t> </w:t>
      </w:r>
      <w:r w:rsidRPr="001D0015">
        <w:rPr>
          <w:rFonts w:ascii="GHEA Grapalat" w:hAnsi="GHEA Grapalat"/>
          <w:b/>
        </w:rPr>
        <w:t>"900008000</w:t>
      </w:r>
      <w:r w:rsidR="00B66AB9" w:rsidRPr="001D0015">
        <w:rPr>
          <w:rFonts w:ascii="GHEA Grapalat" w:hAnsi="GHEA Grapalat"/>
          <w:b/>
        </w:rPr>
        <w:t>66</w:t>
      </w:r>
      <w:r w:rsidRPr="001D0015">
        <w:rPr>
          <w:rFonts w:ascii="GHEA Grapalat" w:hAnsi="GHEA Grapalat"/>
          <w:b/>
        </w:rPr>
        <w:t>4"</w:t>
      </w:r>
      <w:r w:rsidRPr="009044F1">
        <w:rPr>
          <w:rFonts w:ascii="GHEA Grapalat" w:hAnsi="GHEA Grapalat"/>
        </w:rPr>
        <w:t>,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Овозвратеобеспечениядоговораи</w:t>
      </w:r>
      <w:r w:rsidRPr="0012082E">
        <w:rPr>
          <w:rFonts w:ascii="GHEA Grapalat" w:hAnsi="GHEA Grapalat"/>
        </w:rPr>
        <w:t>/</w:t>
      </w:r>
      <w:r w:rsidRPr="0012082E">
        <w:rPr>
          <w:rFonts w:ascii="GHEA Grapalat" w:hAnsi="GHEA Grapalat" w:hint="eastAsia"/>
        </w:rPr>
        <w:t>иликвалификациируководительзаказчикавписьменнойформевтечениепятирабочихдней</w:t>
      </w:r>
      <w:r w:rsidRPr="0012082E">
        <w:rPr>
          <w:rFonts w:ascii="GHEA Grapalat" w:hAnsi="GHEA Grapalat"/>
        </w:rPr>
        <w:t xml:space="preserve">, </w:t>
      </w:r>
      <w:r w:rsidRPr="0012082E">
        <w:rPr>
          <w:rFonts w:ascii="GHEA Grapalat" w:hAnsi="GHEA Grapalat" w:hint="eastAsia"/>
        </w:rPr>
        <w:t>следующихза</w:t>
      </w:r>
      <w:r w:rsidR="00BF3134" w:rsidRPr="0012082E">
        <w:rPr>
          <w:rFonts w:ascii="GHEA Grapalat" w:hAnsi="GHEA Grapalat"/>
        </w:rPr>
        <w:t>днем возникновения основания возврата обеспеченияуведомляет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вслучаеобеспечения</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вформе</w:t>
      </w:r>
      <w:r w:rsidRPr="0012082E">
        <w:rPr>
          <w:rFonts w:ascii="GHEA Grapalat" w:hAnsi="GHEA Grapalat"/>
        </w:rPr>
        <w:t xml:space="preserve"> наличных денег - </w:t>
      </w:r>
      <w:r w:rsidRPr="0012082E">
        <w:rPr>
          <w:rFonts w:ascii="GHEA Grapalat" w:hAnsi="GHEA Grapalat" w:hint="eastAsia"/>
        </w:rPr>
        <w:t>МинистерствофинансовРАсприложениемкопии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обобоснованииплатежа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вслучаеобеспечения</w:t>
      </w:r>
      <w:r w:rsidRPr="0012082E">
        <w:rPr>
          <w:rFonts w:ascii="GHEA Grapalat" w:hAnsi="GHEA Grapalat"/>
        </w:rPr>
        <w:t xml:space="preserve">, </w:t>
      </w:r>
      <w:r w:rsidRPr="0012082E">
        <w:rPr>
          <w:rFonts w:ascii="GHEA Grapalat" w:hAnsi="GHEA Grapalat" w:hint="eastAsia"/>
        </w:rPr>
        <w:t>представленноговвидебанковскойгарантии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6"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вслучаеобеспечения</w:t>
      </w:r>
      <w:r w:rsidRPr="0012082E">
        <w:rPr>
          <w:rFonts w:ascii="GHEA Grapalat" w:hAnsi="GHEA Grapalat"/>
        </w:rPr>
        <w:t xml:space="preserve">, </w:t>
      </w:r>
      <w:r w:rsidRPr="0012082E">
        <w:rPr>
          <w:rFonts w:ascii="GHEA Grapalat" w:hAnsi="GHEA Grapalat" w:hint="eastAsia"/>
        </w:rPr>
        <w:t>представленноговвиде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7"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lastRenderedPageBreak/>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0E1E78">
      <w:pPr>
        <w:widowControl w:val="0"/>
        <w:spacing w:after="160"/>
        <w:jc w:val="center"/>
        <w:rPr>
          <w:rFonts w:ascii="GHEA Grapalat" w:hAnsi="GHEA Grapalat" w:cs="Sylfaen"/>
          <w:b/>
        </w:rPr>
      </w:pP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16642" w:rsidRDefault="00096865" w:rsidP="00916642">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8" w:author="Vardan" w:date="2020-06-03T18:32:00Z">
        <w:r w:rsidR="002C0665" w:rsidDel="00C14716">
          <w:rPr>
            <w:rFonts w:ascii="GHEA Grapalat" w:hAnsi="GHEA Grapalat"/>
          </w:rPr>
          <w:delText>,</w:delText>
        </w:r>
      </w:del>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Pr="00CB548F" w:rsidRDefault="005E7AC1" w:rsidP="00CB548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 xml:space="preserve">тверждается отдельным приложением к </w:t>
      </w:r>
      <w:r w:rsidR="00BF154A" w:rsidRPr="00DC5D72">
        <w:rPr>
          <w:rFonts w:ascii="GHEA Grapalat" w:hAnsi="GHEA Grapalat"/>
          <w:sz w:val="24"/>
          <w:szCs w:val="24"/>
        </w:rPr>
        <w:lastRenderedPageBreak/>
        <w:t>заключаемому договору</w:t>
      </w:r>
      <w:r w:rsidR="00BF154A">
        <w:rPr>
          <w:rFonts w:ascii="GHEA Grapalat" w:hAnsi="GHEA Grapalat"/>
          <w:sz w:val="24"/>
          <w:szCs w:val="24"/>
        </w:rPr>
        <w:t>.</w:t>
      </w:r>
      <w:r w:rsidR="00E63C0F" w:rsidRPr="00A56AF7">
        <w:rPr>
          <w:rStyle w:val="af6"/>
          <w:rFonts w:ascii="GHEA Grapalat" w:hAnsi="GHEA Grapalat"/>
        </w:rPr>
        <w:footnoteReference w:customMarkFollows="1" w:id="14"/>
        <w:t>17</w:t>
      </w: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916642">
        <w:rPr>
          <w:rFonts w:ascii="GHEA Grapalat" w:hAnsi="GHEA Grapalat"/>
        </w:rPr>
        <w:t xml:space="preserve">игинала) и копий </w:t>
      </w:r>
      <w:r w:rsidR="00916642" w:rsidRPr="00916642">
        <w:rPr>
          <w:rFonts w:ascii="GHEA Grapalat" w:hAnsi="GHEA Grapalat"/>
          <w:b/>
        </w:rPr>
        <w:t xml:space="preserve">в 2 </w:t>
      </w:r>
      <w:r w:rsidRPr="00916642">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9" w:author="Inesa Kocharyan" w:date="2024-02-12T14:54:00Z"/>
          <w:rFonts w:ascii="GHEA Grapalat" w:hAnsi="GHEA Grapalat"/>
          <w:b/>
        </w:rPr>
      </w:pPr>
      <w:ins w:id="10"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16642" w:rsidRPr="00916642">
        <w:rPr>
          <w:rFonts w:ascii="GHEA Grapalat" w:hAnsi="GHEA Grapalat" w:cs="Sylfaen"/>
          <w:b/>
          <w:sz w:val="24"/>
          <w:szCs w:val="24"/>
          <w:lang w:val="es-ES" w:eastAsia="en-US" w:bidi="ar-SA"/>
        </w:rPr>
        <w:t>ԳՀ-ԲՄԱՇՁԲ-24/13</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916642" w:rsidRPr="00916642">
        <w:rPr>
          <w:rFonts w:ascii="GHEA Grapalat" w:hAnsi="GHEA Grapalat" w:cs="Sylfaen"/>
          <w:b/>
          <w:lang w:val="es-ES" w:eastAsia="en-US" w:bidi="ar-SA"/>
        </w:rPr>
        <w:t>ԳՀ-ԲՄԱՇՁԲ-24/13</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 xml:space="preserve">лицаудовлетворяют </w:t>
      </w:r>
      <w:r w:rsidRPr="00AD67F0">
        <w:rPr>
          <w:rFonts w:ascii="GHEA Grapalat" w:hAnsi="GHEA Grapalat"/>
          <w:color w:val="000000" w:themeColor="text1"/>
          <w:spacing w:val="-4"/>
        </w:rPr>
        <w:t xml:space="preserve">требованиямправаучастияустановленнымприглашением на </w:t>
      </w:r>
      <w:r w:rsidRPr="00AD67F0">
        <w:rPr>
          <w:rFonts w:ascii="GHEA Grapalat" w:hAnsi="GHEA Grapalat"/>
        </w:rPr>
        <w:t>открытый конкурс</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00916642" w:rsidRPr="00916642">
        <w:rPr>
          <w:rFonts w:ascii="GHEA Grapalat" w:hAnsi="GHEA Grapalat" w:cs="Sylfaen"/>
          <w:b/>
          <w:lang w:val="es-ES" w:eastAsia="en-US" w:bidi="ar-SA"/>
        </w:rPr>
        <w:t>ԳՀ-ԲՄԱՇՁԲ-24/13</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rPr>
        <w:t>________________________________</w:t>
      </w:r>
    </w:p>
    <w:p w:rsidR="00E1773C" w:rsidRPr="00AD67F0" w:rsidRDefault="00E1773C" w:rsidP="00E1773C">
      <w:pPr>
        <w:tabs>
          <w:tab w:val="left" w:pos="6450"/>
        </w:tabs>
        <w:rPr>
          <w:rFonts w:ascii="GHEA Grapalat" w:hAnsi="GHEA Grapalat"/>
          <w:sz w:val="16"/>
        </w:rPr>
      </w:pP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aff3"/>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916642" w:rsidRPr="00916642">
        <w:rPr>
          <w:rFonts w:ascii="GHEA Grapalat" w:hAnsi="GHEA Grapalat" w:cs="Sylfaen"/>
          <w:b/>
          <w:lang w:val="es-ES" w:eastAsia="en-US" w:bidi="ar-SA"/>
        </w:rPr>
        <w:t>ԳՀ-ԲՄԱՇՁԲ-24/13</w:t>
      </w:r>
      <w:r w:rsidRPr="00DE3244">
        <w:rPr>
          <w:rFonts w:ascii="GHEA Grapalat" w:hAnsi="GHEA Grapalat"/>
        </w:rPr>
        <w:t>*</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314E49">
        <w:rPr>
          <w:rFonts w:ascii="GHEA Grapalat" w:hAnsi="GHEA Grapalat"/>
        </w:rPr>
        <w:t>представляет</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15"/>
        <w:t>**</w:t>
      </w:r>
      <w:r>
        <w:rPr>
          <w:rFonts w:ascii="GHEA Grapalat" w:hAnsi="GHEA Grapalat"/>
        </w:rPr>
        <w:t>.</w:t>
      </w:r>
    </w:p>
    <w:p w:rsidR="006B3E56" w:rsidDel="00DB151B" w:rsidRDefault="006B3E56" w:rsidP="00B46D58">
      <w:pPr>
        <w:jc w:val="both"/>
        <w:rPr>
          <w:del w:id="11" w:author="Inesa Kocharyan" w:date="2024-02-09T17:00:00Z"/>
          <w:rFonts w:ascii="GHEA Grapalat" w:hAnsi="GHEA Grapalat"/>
        </w:rPr>
      </w:pPr>
    </w:p>
    <w:p w:rsidR="00923711" w:rsidDel="00DB151B" w:rsidRDefault="00923711">
      <w:pPr>
        <w:rPr>
          <w:del w:id="12" w:author="Inesa Kocharyan" w:date="2024-02-09T17:00:00Z"/>
          <w:rFonts w:ascii="GHEA Grapalat" w:hAnsi="GHEA Grapalat"/>
        </w:rPr>
      </w:pPr>
    </w:p>
    <w:p w:rsidR="00110534" w:rsidRDefault="00110534" w:rsidP="00B46D58">
      <w:pPr>
        <w:jc w:val="both"/>
        <w:rPr>
          <w:rFonts w:ascii="GHEA Grapalat" w:hAnsi="GHEA Grapalat"/>
        </w:rPr>
      </w:pPr>
    </w:p>
    <w:p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6"/>
        <w:t>***</w:t>
      </w:r>
    </w:p>
    <w:p w:rsidR="00F855BB" w:rsidRDefault="00F855BB" w:rsidP="00B46D58">
      <w:pPr>
        <w:tabs>
          <w:tab w:val="left" w:pos="7371"/>
        </w:tabs>
        <w:spacing w:after="160"/>
        <w:ind w:left="3544" w:firstLine="3"/>
        <w:jc w:val="both"/>
        <w:rPr>
          <w:rFonts w:ascii="GHEA Grapalat" w:hAnsi="GHEA Grapalat"/>
          <w:sz w:val="16"/>
          <w:lang w:val="hy-AM"/>
        </w:rPr>
      </w:pPr>
    </w:p>
    <w:p w:rsidR="006B3E56" w:rsidRPr="00770B03" w:rsidRDefault="006B3E56" w:rsidP="00916642">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D043C1" w:rsidRPr="00916642" w:rsidRDefault="00123294" w:rsidP="00916642">
      <w:pPr>
        <w:jc w:val="right"/>
        <w:rPr>
          <w:rFonts w:ascii="GHEA Grapalat" w:hAnsi="GHEA Grapalat"/>
          <w:b/>
        </w:rPr>
      </w:pPr>
      <w:r>
        <w:rPr>
          <w:rFonts w:ascii="GHEA Grapalat" w:hAnsi="GHEA Grapalat"/>
          <w:b/>
        </w:rPr>
        <w:br w:type="page"/>
      </w:r>
      <w:r w:rsidR="00D043C1" w:rsidRPr="009044F1">
        <w:rPr>
          <w:rFonts w:ascii="GHEA Grapalat" w:hAnsi="GHEA Grapalat"/>
          <w:b/>
        </w:rPr>
        <w:lastRenderedPageBreak/>
        <w:t xml:space="preserve">Приложение № </w:t>
      </w:r>
      <w:r w:rsidR="00D043C1">
        <w:rPr>
          <w:rFonts w:ascii="GHEA Grapalat" w:hAnsi="GHEA Grapalat"/>
          <w:b/>
        </w:rPr>
        <w:t>1</w:t>
      </w:r>
      <w:r w:rsidR="00EF5BF0" w:rsidRPr="00DC2360">
        <w:rPr>
          <w:rFonts w:ascii="GHEA Grapalat" w:hAnsi="GHEA Grapalat"/>
          <w:b/>
        </w:rPr>
        <w:t>.</w:t>
      </w:r>
      <w:r w:rsidR="00D043C1" w:rsidRPr="009044F1">
        <w:rPr>
          <w:rFonts w:ascii="GHEA Grapalat" w:hAnsi="GHEA Grapalat"/>
          <w:b/>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916642" w:rsidRPr="00916642">
        <w:rPr>
          <w:rFonts w:ascii="GHEA Grapalat" w:hAnsi="GHEA Grapalat" w:cs="Sylfaen"/>
          <w:b/>
          <w:sz w:val="24"/>
          <w:szCs w:val="24"/>
          <w:lang w:val="es-ES" w:eastAsia="en-US" w:bidi="ar-SA"/>
        </w:rPr>
        <w:t>ԳՀ-ԲՄԱՇՁԲ-24/13</w:t>
      </w:r>
    </w:p>
    <w:p w:rsidR="00916642" w:rsidRDefault="00916642" w:rsidP="00D043C1">
      <w:pPr>
        <w:widowControl w:val="0"/>
        <w:spacing w:after="160"/>
        <w:ind w:left="567" w:right="565"/>
        <w:jc w:val="center"/>
        <w:rPr>
          <w:rFonts w:ascii="GHEA Grapalat" w:hAnsi="GHEA Grapalat"/>
          <w:b/>
        </w:rPr>
      </w:pP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16642" w:rsidDel="002B6B4A" w:rsidRDefault="002B6B4A" w:rsidP="00916642">
      <w:pPr>
        <w:pStyle w:val="31"/>
        <w:widowControl w:val="0"/>
        <w:spacing w:after="160" w:line="240" w:lineRule="auto"/>
        <w:rPr>
          <w:del w:id="13" w:author="Inesa Kocharyan" w:date="2024-02-09T17:12:00Z"/>
          <w:rFonts w:ascii="GHEA Grapalat" w:hAnsi="GHEA Grapalat" w:cs="Arial"/>
          <w:b/>
          <w:sz w:val="24"/>
          <w:szCs w:val="24"/>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9044F1">
        <w:rPr>
          <w:rFonts w:ascii="GHEA Grapalat" w:hAnsi="GHEA Grapalat"/>
        </w:rPr>
        <w:t xml:space="preserve">рамках открытого конкурса под кодом </w:t>
      </w:r>
      <w:r w:rsidR="00916642" w:rsidRPr="00916642">
        <w:rPr>
          <w:rFonts w:ascii="GHEA Grapalat" w:hAnsi="GHEA Grapalat" w:cs="Sylfaen"/>
          <w:b/>
          <w:sz w:val="24"/>
          <w:szCs w:val="24"/>
          <w:lang w:val="es-ES" w:eastAsia="en-US" w:bidi="ar-SA"/>
        </w:rPr>
        <w:t>ԳՀ-ԲՄԱՇՁԲ-24/13</w:t>
      </w:r>
      <w:r w:rsidRPr="002B6B4A">
        <w:rPr>
          <w:rFonts w:ascii="GHEA Grapalat" w:hAnsi="GHEA Grapalat"/>
        </w:rPr>
        <w:t xml:space="preserve">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F111F6" w:rsidRDefault="00F111F6" w:rsidP="00220899">
      <w:pPr>
        <w:jc w:val="right"/>
        <w:rPr>
          <w:rFonts w:ascii="GHEA Grapalat" w:hAnsi="GHEA Grapalat"/>
          <w:b/>
        </w:rPr>
      </w:pPr>
    </w:p>
    <w:p w:rsidR="00220899" w:rsidRDefault="00220899" w:rsidP="00220899">
      <w:pPr>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916642" w:rsidRPr="009044F1" w:rsidRDefault="00220899" w:rsidP="00916642">
      <w:pPr>
        <w:pStyle w:val="31"/>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sidR="00916642" w:rsidRPr="00916642">
        <w:rPr>
          <w:rFonts w:ascii="GHEA Grapalat" w:hAnsi="GHEA Grapalat" w:cs="Sylfaen"/>
          <w:b/>
          <w:sz w:val="24"/>
          <w:szCs w:val="24"/>
          <w:lang w:val="es-ES" w:eastAsia="en-US" w:bidi="ar-SA"/>
        </w:rPr>
        <w:t>ԳՀ-ԲՄԱՇՁԲ-24/13</w:t>
      </w:r>
    </w:p>
    <w:p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3569F0"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3569F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3569F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3569F0"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3569F0"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220899" w:rsidRPr="00C843BA" w:rsidRDefault="003569F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3569F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3569F0"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3569F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3569F0" w:rsidP="00220899">
            <w:pPr>
              <w:rPr>
                <w:rFonts w:ascii="GHEA Grapalat" w:eastAsia="GHEA Grapalat" w:hAnsi="GHEA Grapalat" w:cs="GHEA Grapalat"/>
              </w:rPr>
            </w:pPr>
            <w:sdt>
              <w:sdtPr>
                <w:rPr>
                  <w:rFonts w:ascii="GHEA Grapalat" w:eastAsia="GHEA Grapalat" w:hAnsi="GHEA Grapalat" w:cs="GHEA Grapalat"/>
                </w:rPr>
                <w:id w:val="45428789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rsidR="00220899" w:rsidRPr="005600B4" w:rsidRDefault="003569F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3569F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aff2"/>
        <w:tblW w:w="0" w:type="auto"/>
        <w:tblLayout w:type="fixed"/>
        <w:tblLook w:val="04A0"/>
      </w:tblPr>
      <w:tblGrid>
        <w:gridCol w:w="9039"/>
      </w:tblGrid>
      <w:tr w:rsidR="00220899" w:rsidRPr="00FD1EE4" w:rsidTr="00F111F6">
        <w:trPr>
          <w:trHeight w:val="646"/>
        </w:trPr>
        <w:tc>
          <w:tcPr>
            <w:tcW w:w="9039"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lastRenderedPageBreak/>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F111F6">
        <w:trPr>
          <w:trHeight w:val="86"/>
        </w:trPr>
        <w:tc>
          <w:tcPr>
            <w:tcW w:w="9039"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92E73">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w:t>
      </w:r>
      <w:r w:rsidRPr="00092E73">
        <w:rPr>
          <w:rFonts w:ascii="GHEA Grapalat" w:hAnsi="GHEA Grapalat"/>
        </w:rPr>
        <w:lastRenderedPageBreak/>
        <w:t>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 xml:space="preserve">8) в подразделе"Контактные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eastAsia="GHEA Grapalat" w:hAnsi="GHEA Grapalat" w:cs="GHEA Grapalat"/>
        </w:rPr>
        <w:t>"</w:t>
      </w:r>
      <w:r w:rsidRPr="00092E73">
        <w:rPr>
          <w:rFonts w:ascii="GHEA Grapalat" w:hAnsi="GHEA Grapalat"/>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w:t>
      </w:r>
      <w:r w:rsidRPr="00092E73">
        <w:rPr>
          <w:rFonts w:ascii="GHEA Grapalat" w:hAnsi="GHEA Grapalat"/>
        </w:rPr>
        <w:lastRenderedPageBreak/>
        <w:t>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F111F6" w:rsidRPr="009044F1" w:rsidRDefault="00B2572B" w:rsidP="00F111F6">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111F6" w:rsidRPr="00916642">
        <w:rPr>
          <w:rFonts w:ascii="GHEA Grapalat" w:hAnsi="GHEA Grapalat" w:cs="Sylfaen"/>
          <w:b/>
          <w:sz w:val="24"/>
          <w:szCs w:val="24"/>
          <w:lang w:val="es-ES" w:eastAsia="en-US" w:bidi="ar-SA"/>
        </w:rPr>
        <w:t>ԳՀ-ԲՄԱՇՁԲ-24/13</w:t>
      </w:r>
    </w:p>
    <w:p w:rsidR="00B2572B" w:rsidRPr="009044F1" w:rsidRDefault="00B2572B" w:rsidP="00F111F6">
      <w:pPr>
        <w:widowControl w:val="0"/>
        <w:spacing w:after="120"/>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F111F6" w:rsidRDefault="00B2572B" w:rsidP="00F111F6">
      <w:pPr>
        <w:pStyle w:val="31"/>
        <w:widowControl w:val="0"/>
        <w:spacing w:after="160" w:line="240" w:lineRule="auto"/>
        <w:ind w:firstLine="708"/>
        <w:rPr>
          <w:rFonts w:ascii="GHEA Grapalat" w:hAnsi="GHEA Grapalat" w:cs="Arial"/>
          <w:b/>
          <w:sz w:val="24"/>
          <w:szCs w:val="24"/>
        </w:rPr>
      </w:pPr>
      <w:r w:rsidRPr="005744FC">
        <w:rPr>
          <w:rFonts w:ascii="GHEA Grapalat" w:hAnsi="GHEA Grapalat"/>
          <w:spacing w:val="-6"/>
        </w:rPr>
        <w:t xml:space="preserve">Рассмотрев приглашение на открытый конкурс под кодом </w:t>
      </w:r>
      <w:r w:rsidR="00F111F6" w:rsidRPr="00916642">
        <w:rPr>
          <w:rFonts w:ascii="GHEA Grapalat" w:hAnsi="GHEA Grapalat" w:cs="Sylfaen"/>
          <w:b/>
          <w:sz w:val="24"/>
          <w:szCs w:val="24"/>
          <w:lang w:val="es-ES" w:eastAsia="en-US" w:bidi="ar-SA"/>
        </w:rPr>
        <w:t>ԳՀ-ԲՄԱՇՁԲ-24/13</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F111F6" w:rsidRPr="009044F1" w:rsidRDefault="00B2572B" w:rsidP="00F111F6">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F111F6" w:rsidRPr="00916642">
        <w:rPr>
          <w:rFonts w:ascii="GHEA Grapalat" w:hAnsi="GHEA Grapalat" w:cs="Sylfaen"/>
          <w:b/>
          <w:sz w:val="24"/>
          <w:szCs w:val="24"/>
          <w:lang w:val="es-ES" w:eastAsia="en-US" w:bidi="ar-SA"/>
        </w:rPr>
        <w:t>ԳՀ-ԲՄԱՇՁԲ-24/13</w:t>
      </w:r>
    </w:p>
    <w:p w:rsidR="00742F7B" w:rsidRPr="00B138F3" w:rsidRDefault="00742F7B" w:rsidP="00F111F6">
      <w:pPr>
        <w:pStyle w:val="31"/>
        <w:widowControl w:val="0"/>
        <w:spacing w:after="160" w:line="240" w:lineRule="auto"/>
        <w:jc w:val="right"/>
        <w:rPr>
          <w:rFonts w:ascii="GHEA Grapalat" w:hAnsi="GHEA Grapalat"/>
          <w:sz w:val="24"/>
          <w:szCs w:val="24"/>
        </w:rPr>
      </w:pP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w:t>
      </w:r>
      <w:r w:rsidR="006B37A3">
        <w:rPr>
          <w:rFonts w:ascii="GHEA Grapalat" w:eastAsiaTheme="minorHAnsi" w:hAnsi="GHEA Grapalat" w:cstheme="minorBidi"/>
        </w:rPr>
        <w:t xml:space="preserve">ом перечисления на расчетный  </w:t>
      </w:r>
      <w:r w:rsidRPr="00B138F3">
        <w:rPr>
          <w:rFonts w:ascii="GHEA Grapalat" w:eastAsiaTheme="minorHAnsi" w:hAnsi="GHEA Grapalat" w:cstheme="minorBidi"/>
        </w:rPr>
        <w:t>счет</w:t>
      </w:r>
      <w:r w:rsidR="006B37A3" w:rsidRPr="006B37A3">
        <w:rPr>
          <w:rFonts w:ascii="GHEA Grapalat" w:hAnsi="GHEA Grapalat"/>
          <w:b/>
          <w:u w:val="single"/>
          <w:lang w:val="hy-AM" w:eastAsia="en-US" w:bidi="ar-SA"/>
        </w:rPr>
        <w:t>900008000466</w:t>
      </w:r>
      <w:r w:rsidRPr="00B138F3">
        <w:rPr>
          <w:rFonts w:ascii="GHEA Grapalat" w:eastAsiaTheme="minorHAnsi" w:hAnsi="GHEA Grapalat" w:cstheme="minorBidi"/>
        </w:rPr>
        <w:t>бенефициара.</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476E9A">
        <w:rPr>
          <w:rFonts w:ascii="GHEA Grapalat" w:eastAsiaTheme="minorHAnsi" w:hAnsi="GHEA Grapalat" w:cstheme="minorBidi"/>
        </w:rPr>
        <w:t xml:space="preserve">с момента выпуска и в силе </w:t>
      </w:r>
      <w:r w:rsidR="006B37A3" w:rsidRPr="00D74AFA">
        <w:rPr>
          <w:rFonts w:ascii="GHEA Grapalat" w:hAnsi="GHEA Grapalat"/>
          <w:b/>
        </w:rPr>
        <w:t>сто двадцать</w:t>
      </w:r>
      <w:r w:rsidRPr="00D74AFA">
        <w:rPr>
          <w:rFonts w:ascii="GHEA Grapalat" w:eastAsiaTheme="minorHAnsi" w:hAnsi="GHEA Grapalat" w:cstheme="minorBidi"/>
          <w:b/>
        </w:rPr>
        <w:t xml:space="preserve"> рабочих дней</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770F29" w:rsidRPr="00AA4C59">
        <w:rPr>
          <w:rFonts w:ascii="GHEA Grapalat" w:eastAsiaTheme="minorHAnsi" w:hAnsi="GHEA Grapalat" w:cstheme="minorBidi"/>
        </w:rPr>
        <w:t xml:space="preserve">истечения </w:t>
      </w:r>
      <w:r w:rsidR="00770F29">
        <w:rPr>
          <w:rFonts w:ascii="GHEA Grapalat" w:eastAsiaTheme="minorHAnsi" w:hAnsi="GHEA Grapalat" w:cstheme="minorBidi"/>
        </w:rPr>
        <w:t xml:space="preserve">крайнего </w:t>
      </w:r>
      <w:r w:rsidR="00770F29" w:rsidRPr="00AA4C59">
        <w:rPr>
          <w:rFonts w:ascii="GHEA Grapalat" w:eastAsiaTheme="minorHAnsi" w:hAnsi="GHEA Grapalat" w:cstheme="minorBidi"/>
        </w:rPr>
        <w:t xml:space="preserve">срока </w:t>
      </w:r>
      <w:r w:rsidRPr="00B138F3">
        <w:rPr>
          <w:rFonts w:ascii="GHEA Grapalat" w:eastAsiaTheme="minorHAnsi" w:hAnsi="GHEA Grapalat" w:cstheme="minorBidi"/>
        </w:rPr>
        <w:t xml:space="preserve">подачи принципалом </w:t>
      </w:r>
      <w:r w:rsidR="00770F29" w:rsidRPr="00B138F3">
        <w:rPr>
          <w:rFonts w:ascii="GHEA Grapalat" w:eastAsiaTheme="minorHAnsi" w:hAnsi="GHEA Grapalat" w:cstheme="minorBidi"/>
        </w:rPr>
        <w:t>заяв</w:t>
      </w:r>
      <w:r w:rsidR="00770F29">
        <w:rPr>
          <w:rFonts w:ascii="GHEA Grapalat" w:eastAsiaTheme="minorHAnsi" w:hAnsi="GHEA Grapalat" w:cstheme="minorBidi"/>
        </w:rPr>
        <w:t>ок</w:t>
      </w:r>
      <w:r w:rsidRPr="00B138F3">
        <w:rPr>
          <w:rFonts w:ascii="GHEA Grapalat" w:eastAsiaTheme="minorHAnsi" w:hAnsi="GHEA Grapalat" w:cstheme="minorBidi"/>
        </w:rPr>
        <w:t>на участие в организованной бенефициаром процедуре закупок под кодом   ________________________________.</w:t>
      </w:r>
    </w:p>
    <w:p w:rsidR="00BF7253" w:rsidRPr="00B138F3" w:rsidRDefault="00BF7253" w:rsidP="00770F29">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6947EF" w:rsidRDefault="007A4FB9" w:rsidP="007A4FB9">
      <w:pPr>
        <w:pStyle w:val="af4"/>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Pr>
          <w:rFonts w:ascii="GHEA Grapalat" w:eastAsiaTheme="minorHAnsi" w:hAnsi="GHEA Grapalat" w:cstheme="minorBidi"/>
        </w:rPr>
        <w:t>------------------------</w:t>
      </w:r>
      <w:r w:rsidRPr="00402C45">
        <w:rPr>
          <w:rFonts w:ascii="GHEA Grapalat" w:eastAsiaTheme="minorHAnsi" w:hAnsi="GHEA Grapalat" w:cstheme="minorBidi"/>
        </w:rPr>
        <w:t xml:space="preserve">, </w:t>
      </w:r>
    </w:p>
    <w:p w:rsidR="006947EF" w:rsidRDefault="006947EF" w:rsidP="004C474D">
      <w:pPr>
        <w:pStyle w:val="af4"/>
        <w:shd w:val="clear" w:color="auto" w:fill="FFFFFF"/>
        <w:spacing w:before="0" w:beforeAutospacing="0" w:after="0" w:afterAutospacing="0"/>
        <w:ind w:firstLine="375"/>
        <w:jc w:val="right"/>
        <w:rPr>
          <w:rFonts w:ascii="GHEA Grapalat" w:eastAsiaTheme="minorHAnsi" w:hAnsi="GHEA Grapalat" w:cstheme="minorBidi"/>
        </w:rPr>
      </w:pPr>
      <w:r>
        <w:rPr>
          <w:rStyle w:val="af5"/>
          <w:b w:val="0"/>
          <w:bCs w:val="0"/>
          <w:sz w:val="20"/>
          <w:szCs w:val="20"/>
        </w:rPr>
        <w:t>адрес эл. почты секретаря</w:t>
      </w:r>
    </w:p>
    <w:p w:rsidR="007A4FB9" w:rsidRDefault="007A4FB9" w:rsidP="004C474D">
      <w:pPr>
        <w:pStyle w:val="af4"/>
        <w:shd w:val="clear" w:color="auto" w:fill="FFFFFF"/>
        <w:spacing w:before="0" w:beforeAutospacing="0" w:after="0" w:afterAutospacing="0"/>
        <w:jc w:val="both"/>
        <w:rPr>
          <w:rFonts w:ascii="GHEA Grapalat" w:eastAsiaTheme="minorHAnsi" w:hAnsi="GHEA Grapalat" w:cstheme="minorBidi"/>
        </w:rPr>
      </w:pPr>
      <w:r w:rsidRPr="00402C45">
        <w:rPr>
          <w:rFonts w:ascii="GHEA Grapalat" w:eastAsiaTheme="minorHAnsi" w:hAnsi="GHEA Grapalat" w:cstheme="minorBidi"/>
        </w:rPr>
        <w:t>который указан в упомянутом в настоящем пункте приглашении к процедуре закупок.</w:t>
      </w:r>
    </w:p>
    <w:p w:rsidR="007A4FB9" w:rsidRDefault="007A4FB9" w:rsidP="007A4FB9">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9B09D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1005B0" w:rsidRPr="00B138F3" w:rsidRDefault="007B3F5F" w:rsidP="00D74AFA">
      <w:pPr>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D74AFA" w:rsidRPr="00916642">
        <w:rPr>
          <w:rFonts w:ascii="GHEA Grapalat" w:hAnsi="GHEA Grapalat" w:cs="Sylfaen"/>
          <w:b/>
          <w:lang w:val="es-ES" w:eastAsia="en-US" w:bidi="ar-SA"/>
        </w:rPr>
        <w:t>ԳՀ-ԲՄԱՇՁԲ-24/13</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lastRenderedPageBreak/>
        <w:t>код процедуры</w:t>
      </w:r>
    </w:p>
    <w:p w:rsidR="007B3F5F" w:rsidRPr="00B21A31"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D74AFA" w:rsidRDefault="007B3F5F" w:rsidP="00D74AFA">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 xml:space="preserve">Выплата производится посредством перечисления на </w:t>
      </w:r>
      <w:r w:rsidRPr="00D74AFA">
        <w:rPr>
          <w:rFonts w:ascii="GHEA Grapalat" w:eastAsiaTheme="minorHAnsi" w:hAnsi="GHEA Grapalat" w:cstheme="minorBidi"/>
          <w:b/>
        </w:rPr>
        <w:t>расчетный счет</w:t>
      </w:r>
      <w:r w:rsidR="00D74AFA" w:rsidRPr="00D74AFA">
        <w:rPr>
          <w:rFonts w:ascii="GHEA Grapalat" w:hAnsi="GHEA Grapalat"/>
          <w:b/>
          <w:u w:val="single"/>
          <w:lang w:val="hy-AM" w:eastAsia="en-US" w:bidi="ar-SA"/>
        </w:rPr>
        <w:t>900008000664</w:t>
      </w:r>
      <w:r w:rsidRPr="00B138F3">
        <w:rPr>
          <w:rFonts w:ascii="GHEA Grapalat" w:eastAsiaTheme="minorHAnsi" w:hAnsi="GHEA Grapalat" w:cstheme="minorBidi"/>
        </w:rPr>
        <w:t>бенефициара.</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w:t>
      </w:r>
      <w:r w:rsidR="00DF01E3">
        <w:rPr>
          <w:rFonts w:ascii="GHEA Grapalat" w:eastAsiaTheme="minorHAnsi" w:hAnsi="GHEA Grapalat" w:cstheme="minorBidi"/>
        </w:rPr>
        <w:t xml:space="preserve">с момента выпуска и в силе </w:t>
      </w:r>
      <w:r w:rsidRPr="00886AE6">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
    <w:p w:rsidR="004A3859" w:rsidRPr="00886AE6" w:rsidRDefault="00DF01E3" w:rsidP="004A3859">
      <w:pPr>
        <w:pStyle w:val="af4"/>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принципалом </w:t>
      </w:r>
      <w:r w:rsidR="004A3859" w:rsidRPr="00886AE6">
        <w:rPr>
          <w:rFonts w:ascii="GHEA Grapalat" w:eastAsiaTheme="minorHAnsi" w:hAnsi="GHEA Grapalat" w:cstheme="minorBidi"/>
        </w:rPr>
        <w:t>и  действует в</w:t>
      </w:r>
      <w:r w:rsidR="004A3859" w:rsidRPr="00886AE6">
        <w:rPr>
          <w:rFonts w:ascii="GHEA Grapalat" w:hAnsi="GHEA Grapalat"/>
        </w:rPr>
        <w:t>ключительно</w:t>
      </w:r>
      <w:r w:rsidR="004A3859" w:rsidRPr="00886AE6">
        <w:rPr>
          <w:rFonts w:ascii="GHEA Grapalat" w:eastAsiaTheme="minorHAnsi" w:hAnsi="GHEA Grapalat" w:cstheme="minorBidi"/>
        </w:rPr>
        <w:t xml:space="preserve">до девяностого рабочего дняследующего за днем </w:t>
      </w:r>
    </w:p>
    <w:p w:rsidR="004A3859" w:rsidRPr="00886AE6" w:rsidRDefault="004A3859" w:rsidP="004A3859">
      <w:pPr>
        <w:pStyle w:val="af4"/>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af4"/>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lang w:val="hy-AM"/>
        </w:rPr>
        <w:t>.</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A60C3C"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60C3C">
        <w:rPr>
          <w:rFonts w:ascii="GHEA Grapalat" w:eastAsiaTheme="minorHAnsi" w:hAnsi="GHEA Grapalat" w:cstheme="minorBidi"/>
        </w:rPr>
        <w:t>------------------------------------------------------------------------------------------------</w:t>
      </w:r>
    </w:p>
    <w:p w:rsidR="00A60C3C" w:rsidRDefault="00A60C3C" w:rsidP="004A3859">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4A3859" w:rsidRPr="00886AE6"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p>
    <w:p w:rsidR="004A3859" w:rsidRPr="00EF6EB4" w:rsidRDefault="004A3859" w:rsidP="004A3859">
      <w:pPr>
        <w:pStyle w:val="af4"/>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8D24C2" w:rsidRPr="00230D36" w:rsidRDefault="008D24C2" w:rsidP="00D74AFA">
      <w:pPr>
        <w:widowControl w:val="0"/>
        <w:spacing w:after="160"/>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D74AFA" w:rsidRPr="00B138F3" w:rsidRDefault="00235549" w:rsidP="00D74AFA">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D74AFA" w:rsidRPr="00916642">
        <w:rPr>
          <w:rFonts w:ascii="GHEA Grapalat" w:hAnsi="GHEA Grapalat" w:cs="Sylfaen"/>
          <w:b/>
          <w:lang w:val="es-ES" w:eastAsia="en-US" w:bidi="ar-SA"/>
        </w:rPr>
        <w:t>ԳՀ-ԲՄԱՇՁԲ-24/13</w:t>
      </w:r>
    </w:p>
    <w:p w:rsidR="00235549" w:rsidRPr="00B138F3" w:rsidRDefault="00235549" w:rsidP="00235549">
      <w:pPr>
        <w:pStyle w:val="31"/>
        <w:widowControl w:val="0"/>
        <w:spacing w:after="160" w:line="240" w:lineRule="auto"/>
        <w:jc w:val="right"/>
        <w:rPr>
          <w:rFonts w:ascii="GHEA Grapalat" w:hAnsi="GHEA Grapalat" w:cs="Arial"/>
          <w:b/>
          <w:sz w:val="24"/>
          <w:szCs w:val="24"/>
        </w:rPr>
      </w:pP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D74AFA"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D74AFA" w:rsidRPr="00D74AFA">
        <w:rPr>
          <w:rFonts w:ascii="GHEA Grapalat" w:hAnsi="GHEA Grapalat"/>
          <w:b/>
          <w:sz w:val="20"/>
          <w:szCs w:val="20"/>
          <w:u w:val="single"/>
          <w:lang w:val="hy-AM" w:eastAsia="en-US" w:bidi="ar-SA"/>
        </w:rPr>
        <w:t>900008000664</w:t>
      </w:r>
      <w:r w:rsidR="005B3A59" w:rsidRPr="00B138F3">
        <w:rPr>
          <w:rFonts w:ascii="GHEA Grapalat" w:eastAsiaTheme="minorHAnsi" w:hAnsi="GHEA Grapalat" w:cstheme="minorBidi"/>
        </w:rPr>
        <w:t xml:space="preserve"> бенефициара.</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af4"/>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и действует 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до девяностого рабочего дняследующего за днем </w:t>
      </w:r>
    </w:p>
    <w:p w:rsidR="00851A6D" w:rsidRPr="00CE3E7A"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af4"/>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lang w:val="hy-AM"/>
        </w:rPr>
        <w:t>.</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rsidR="002E4710" w:rsidRDefault="002E4710" w:rsidP="00851A6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851A6D" w:rsidRPr="00CE3E7A"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427AEC" w:rsidRDefault="00427AEC" w:rsidP="00D74AFA">
      <w:pPr>
        <w:widowControl w:val="0"/>
        <w:spacing w:after="160"/>
        <w:rPr>
          <w:rFonts w:ascii="GHEA Grapalat" w:hAnsi="GHEA Grapalat"/>
          <w:i/>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D74AFA" w:rsidRDefault="00D74AFA" w:rsidP="00BB28C8">
      <w:pPr>
        <w:pStyle w:val="31"/>
        <w:widowControl w:val="0"/>
        <w:spacing w:after="160"/>
        <w:jc w:val="right"/>
        <w:rPr>
          <w:rFonts w:ascii="GHEA Grapalat" w:hAnsi="GHEA Grapalat"/>
          <w:b/>
          <w:sz w:val="24"/>
          <w:szCs w:val="24"/>
        </w:rPr>
      </w:pP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8"/>
        <w:t>25</w:t>
      </w:r>
    </w:p>
    <w:p w:rsidR="00BB28C8" w:rsidRPr="00D74AFA" w:rsidRDefault="00BB28C8" w:rsidP="00D74AFA">
      <w:pPr>
        <w:widowControl w:val="0"/>
        <w:spacing w:after="160"/>
        <w:ind w:firstLine="567"/>
        <w:jc w:val="right"/>
        <w:rPr>
          <w:rFonts w:ascii="GHEA Grapalat" w:hAnsi="GHEA Grapalat" w:cs="Arial"/>
          <w:b/>
        </w:rPr>
      </w:pPr>
      <w:r w:rsidRPr="009F3DC7">
        <w:rPr>
          <w:rFonts w:ascii="GHEA Grapalat" w:hAnsi="GHEA Grapalat"/>
          <w:b/>
        </w:rPr>
        <w:t>к Приглашению на открытый конкурс</w:t>
      </w:r>
      <w:r w:rsidRPr="00744E7F">
        <w:rPr>
          <w:rFonts w:ascii="GHEA Grapalat" w:hAnsi="GHEA Grapalat" w:cs="Sylfaen"/>
          <w:b/>
        </w:rPr>
        <w:br/>
      </w:r>
      <w:r w:rsidRPr="009F3DC7">
        <w:rPr>
          <w:rFonts w:ascii="GHEA Grapalat" w:hAnsi="GHEA Grapalat"/>
          <w:b/>
        </w:rPr>
        <w:t xml:space="preserve">под кодом </w:t>
      </w:r>
      <w:r w:rsidR="00D74AFA" w:rsidRPr="00916642">
        <w:rPr>
          <w:rFonts w:ascii="GHEA Grapalat" w:hAnsi="GHEA Grapalat" w:cs="Sylfaen"/>
          <w:b/>
          <w:lang w:val="es-ES" w:eastAsia="en-US" w:bidi="ar-SA"/>
        </w:rPr>
        <w:t>ԳՀ-ԲՄԱՇՁԲ-24/13</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lastRenderedPageBreak/>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rsidR="00BB28C8" w:rsidRDefault="00BB28C8" w:rsidP="000C1AD9">
      <w:pPr>
        <w:ind w:firstLine="708"/>
        <w:jc w:val="both"/>
        <w:rPr>
          <w:ins w:id="14" w:author="Inesa Kocharyan" w:date="2024-02-09T17:30:00Z"/>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порядке,предусмотренных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проектнойдокументацией</w:t>
      </w:r>
      <w:r w:rsidR="00B45501" w:rsidRPr="00812B4F">
        <w:rPr>
          <w:rFonts w:ascii="GHEA Grapalat" w:hAnsi="GHEA Grapalat"/>
        </w:rPr>
        <w:t xml:space="preserve">,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w:t>
      </w:r>
      <w:r w:rsidR="00B45501" w:rsidRPr="000C1AD9">
        <w:rPr>
          <w:rFonts w:ascii="GHEA Grapalat" w:hAnsi="GHEA Grapalat"/>
        </w:rPr>
        <w:t>ведомостью-сметой</w:t>
      </w:r>
      <w:r w:rsidR="000C1AD9" w:rsidRPr="000C1AD9">
        <w:rPr>
          <w:rFonts w:ascii="GHEA Grapalat" w:hAnsi="GHEA Grapalat"/>
        </w:rPr>
        <w:t>Строительство линий питьевой воды, уличное освещение и работы по асфальтированию дорог в общине Гарни Котайкской области РА</w:t>
      </w:r>
      <w:r w:rsidRPr="009F3DC7">
        <w:rPr>
          <w:rFonts w:ascii="GHEA Grapalat" w:hAnsi="GHEA Grapalat"/>
        </w:rPr>
        <w:t>работы (далее — работа), а Заказчик обязуется принимать выполненную работу и платить за нее.</w:t>
      </w:r>
    </w:p>
    <w:p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00B1613D" w:rsidRPr="00916642">
        <w:rPr>
          <w:rFonts w:ascii="GHEA Grapalat" w:hAnsi="GHEA Grapalat" w:cs="Sylfaen"/>
          <w:b/>
          <w:lang w:val="es-ES" w:eastAsia="en-US" w:bidi="ar-SA"/>
        </w:rPr>
        <w:t>ԳՀ-ԲՄԱՇՁԲ-24/13</w:t>
      </w:r>
      <w:r w:rsidRPr="00391653">
        <w:rPr>
          <w:rFonts w:ascii="GHEA Grapalat" w:hAnsi="GHEA Grapalat"/>
          <w:sz w:val="20"/>
          <w:szCs w:val="20"/>
        </w:rPr>
        <w:t>.</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B1613D" w:rsidRDefault="00BB28C8" w:rsidP="000C1AD9">
      <w:pPr>
        <w:widowControl w:val="0"/>
        <w:tabs>
          <w:tab w:val="left" w:pos="1134"/>
        </w:tabs>
        <w:spacing w:after="160" w:line="360" w:lineRule="auto"/>
        <w:ind w:firstLine="567"/>
        <w:jc w:val="both"/>
        <w:rPr>
          <w:rFonts w:ascii="GHEA Grapalat" w:hAnsi="GHEA Grapalat"/>
          <w:spacing w:val="6"/>
          <w:highlight w:val="yellow"/>
        </w:rPr>
      </w:pPr>
      <w:r w:rsidRPr="009F3DC7">
        <w:rPr>
          <w:rFonts w:ascii="GHEA Grapalat" w:hAnsi="GHEA Grapalat"/>
        </w:rPr>
        <w:t>1.</w:t>
      </w:r>
      <w:r>
        <w:rPr>
          <w:rFonts w:ascii="GHEA Grapalat" w:hAnsi="GHEA Grapalat"/>
        </w:rPr>
        <w:t>3.</w:t>
      </w:r>
      <w:r w:rsidRPr="000A3450">
        <w:rPr>
          <w:rFonts w:ascii="GHEA Grapalat" w:hAnsi="GHEA Grapalat"/>
          <w:spacing w:val="6"/>
        </w:rPr>
        <w:tab/>
      </w:r>
      <w:r w:rsidR="000C1AD9" w:rsidRPr="000C1AD9">
        <w:rPr>
          <w:rFonts w:ascii="GHEA Grapalat" w:hAnsi="GHEA Grapalat"/>
          <w:spacing w:val="6"/>
        </w:rPr>
        <w:t>Предусмотренные контрактом работы начнутся с даты вступления в силу договора, подписанного между сторонами, при условии предоставления финансовых ресурсов, а срок исполнения определен в Приложении №2 к контракту.</w:t>
      </w:r>
    </w:p>
    <w:p w:rsidR="00BB28C8" w:rsidRPr="009F3DC7" w:rsidRDefault="00BB28C8" w:rsidP="00B161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Pr="009F3DC7">
        <w:rPr>
          <w:rFonts w:ascii="GHEA Grapalat" w:hAnsi="GHEA Grapalat"/>
        </w:rPr>
        <w:t xml:space="preserve">и средствами Подрядчика. </w:t>
      </w:r>
    </w:p>
    <w:p w:rsidR="00BB28C8" w:rsidRPr="00B1613D" w:rsidRDefault="00BB28C8" w:rsidP="00B1613D">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B1613D" w:rsidRDefault="00BB28C8" w:rsidP="00B1613D">
      <w:pPr>
        <w:ind w:firstLine="567"/>
        <w:rPr>
          <w:rFonts w:ascii="GHEA Grapalat" w:hAnsi="GHEA Grapalat"/>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BB28C8">
      <w:pPr>
        <w:widowControl w:val="0"/>
        <w:tabs>
          <w:tab w:val="left" w:pos="1276"/>
        </w:tabs>
        <w:spacing w:after="160" w:line="360" w:lineRule="auto"/>
        <w:ind w:firstLine="567"/>
        <w:jc w:val="both"/>
        <w:rPr>
          <w:ins w:id="15"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3234B7">
      <w:pPr>
        <w:pStyle w:val="HTML"/>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w:t>
      </w:r>
      <w:r w:rsidR="000C1AD9" w:rsidRPr="000C1AD9">
        <w:rPr>
          <w:rFonts w:ascii="GHEA Grapalat" w:hAnsi="GHEA Grapalat"/>
          <w:sz w:val="24"/>
          <w:szCs w:val="24"/>
          <w:lang w:val="ru-RU"/>
        </w:rPr>
        <w:t xml:space="preserve">, в течение 3 </w:t>
      </w:r>
      <w:r w:rsidRPr="000C1AD9">
        <w:rPr>
          <w:rFonts w:ascii="GHEA Grapalat" w:hAnsi="GHEA Grapalat"/>
          <w:sz w:val="24"/>
          <w:szCs w:val="24"/>
          <w:lang w:val="ru-RU"/>
        </w:rPr>
        <w:t xml:space="preserve"> дней.</w:t>
      </w:r>
    </w:p>
    <w:p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BB28C8">
      <w:pPr>
        <w:widowControl w:val="0"/>
        <w:tabs>
          <w:tab w:val="left" w:pos="1276"/>
        </w:tabs>
        <w:spacing w:after="160" w:line="360" w:lineRule="auto"/>
        <w:ind w:firstLine="567"/>
        <w:jc w:val="both"/>
        <w:rPr>
          <w:ins w:id="16"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17" w:author="Inesa Kocharyan" w:date="2024-02-09T17:45:00Z">
        <w:r w:rsidR="00CF1054">
          <w:rPr>
            <w:rFonts w:ascii="GHEA Grapalat" w:hAnsi="GHEA Grapalat"/>
          </w:rPr>
          <w:t>:</w:t>
        </w:r>
      </w:ins>
    </w:p>
    <w:p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w:t>
      </w:r>
      <w:r w:rsidRPr="009F3DC7">
        <w:rPr>
          <w:rFonts w:ascii="GHEA Grapalat" w:hAnsi="GHEA Grapalat"/>
        </w:rPr>
        <w:lastRenderedPageBreak/>
        <w:t xml:space="preserve">устранять эти недостатки. </w:t>
      </w:r>
    </w:p>
    <w:p w:rsidR="00BB28C8" w:rsidRPr="006D25B6" w:rsidRDefault="00BB28C8" w:rsidP="00BB28C8">
      <w:pPr>
        <w:widowControl w:val="0"/>
        <w:tabs>
          <w:tab w:val="left" w:pos="1276"/>
        </w:tabs>
        <w:spacing w:after="160" w:line="360" w:lineRule="auto"/>
        <w:ind w:firstLine="567"/>
        <w:jc w:val="both"/>
        <w:rPr>
          <w:rFonts w:ascii="GHEA Grapalat" w:hAnsi="GHEA Grapalat" w:cs="Times Armenian"/>
        </w:rPr>
      </w:pPr>
      <w:r w:rsidRPr="006D25B6">
        <w:rPr>
          <w:rFonts w:ascii="GHEA Grapalat" w:hAnsi="GHEA Grapalat"/>
        </w:rPr>
        <w:t>3.4.9.</w:t>
      </w:r>
      <w:r w:rsidRPr="006D25B6">
        <w:rPr>
          <w:rFonts w:ascii="GHEA Grapalat" w:hAnsi="GHEA Grapalat"/>
        </w:rPr>
        <w:tab/>
        <w:t>По договору устанавливает</w:t>
      </w:r>
      <w:r w:rsidR="000C1AD9" w:rsidRPr="006D25B6">
        <w:rPr>
          <w:rFonts w:ascii="GHEA Grapalat" w:hAnsi="GHEA Grapalat"/>
        </w:rPr>
        <w:t>ся гарантийный срок в365 календарных дней</w:t>
      </w:r>
      <w:r w:rsidRPr="006D25B6">
        <w:rPr>
          <w:rFonts w:ascii="GHEA Grapalat" w:hAnsi="GHEA Grapalat"/>
        </w:rPr>
        <w:t>,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6D25B6">
        <w:rPr>
          <w:rFonts w:ascii="GHEA Grapalat" w:hAnsi="GHEA Grapalat"/>
        </w:rPr>
        <w:t xml:space="preserve"> своих средств</w:t>
      </w:r>
      <w:r w:rsidRPr="006D25B6">
        <w:rPr>
          <w:rFonts w:ascii="GHEA Grapalat" w:hAnsi="GHEA Grapalat"/>
        </w:rPr>
        <w:t xml:space="preserve"> и в установленный Заказчиком разумный срок устранять эти недостатки</w:t>
      </w:r>
      <w:r w:rsidR="00C86F9C" w:rsidRPr="006D25B6">
        <w:rPr>
          <w:rStyle w:val="af6"/>
          <w:rFonts w:ascii="GHEA Grapalat" w:hAnsi="GHEA Grapalat"/>
        </w:rPr>
        <w:footnoteReference w:customMarkFollows="1" w:id="19"/>
        <w:t>26</w:t>
      </w:r>
      <w:r w:rsidRPr="006D25B6">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6D25B6">
        <w:rPr>
          <w:rFonts w:ascii="GHEA Grapalat" w:hAnsi="GHEA Grapalat"/>
        </w:rPr>
        <w:t>3.4.10.</w:t>
      </w:r>
      <w:r w:rsidRPr="006D25B6">
        <w:rPr>
          <w:rFonts w:ascii="GHEA Grapalat" w:hAnsi="GHEA Grapalat"/>
        </w:rPr>
        <w:tab/>
        <w:t xml:space="preserve">Минимальные требования, предъявляемые к </w:t>
      </w:r>
      <w:r w:rsidR="00CF1054" w:rsidRPr="006D25B6">
        <w:rPr>
          <w:rFonts w:ascii="GHEA Grapalat" w:hAnsi="GHEA Grapalat"/>
        </w:rPr>
        <w:t xml:space="preserve">техническим характеристикам и </w:t>
      </w:r>
      <w:r w:rsidRPr="006D25B6">
        <w:rPr>
          <w:rFonts w:ascii="GHEA Grapalat" w:hAnsi="GHEA Grapalat"/>
        </w:rPr>
        <w:t>гарантийным срокам объекта подряда, к его отдельным частям (конструкциям и т.д.) и использованным материалам,</w:t>
      </w:r>
      <w:r w:rsidR="00EA6DF8" w:rsidRPr="006D25B6">
        <w:rPr>
          <w:rFonts w:ascii="GHEA Grapalat" w:hAnsi="GHEA Grapalat"/>
        </w:rPr>
        <w:t xml:space="preserve"> и (или) к</w:t>
      </w:r>
      <w:r w:rsidR="00165A51" w:rsidRPr="006D25B6">
        <w:rPr>
          <w:rFonts w:ascii="GHEA Grapalat" w:hAnsi="GHEA Grapalat"/>
        </w:rPr>
        <w:t xml:space="preserve">приборам </w:t>
      </w:r>
      <w:r w:rsidR="00FA2CF4" w:rsidRPr="006D25B6">
        <w:rPr>
          <w:rFonts w:ascii="GHEA Grapalat" w:hAnsi="GHEA Grapalat"/>
        </w:rPr>
        <w:t>и</w:t>
      </w:r>
      <w:r w:rsidR="00165A51" w:rsidRPr="006D25B6">
        <w:rPr>
          <w:rFonts w:ascii="GHEA Grapalat" w:hAnsi="GHEA Grapalat"/>
        </w:rPr>
        <w:t xml:space="preserve"> оборудованию</w:t>
      </w:r>
      <w:r w:rsidR="006D25B6">
        <w:rPr>
          <w:rFonts w:ascii="GHEA Grapalat" w:hAnsi="GHEA Grapalat"/>
        </w:rPr>
        <w:t xml:space="preserve"> представлены в приложении №</w:t>
      </w:r>
      <w:r w:rsidR="006D25B6" w:rsidRPr="006D25B6">
        <w:rPr>
          <w:rFonts w:ascii="GHEA Grapalat" w:hAnsi="GHEA Grapalat"/>
        </w:rPr>
        <w:t xml:space="preserve"> 1 в Приложении</w:t>
      </w:r>
      <w:r w:rsidR="00C86F9C" w:rsidRPr="006D25B6">
        <w:rPr>
          <w:rStyle w:val="af6"/>
          <w:rFonts w:ascii="GHEA Grapalat" w:hAnsi="GHEA Grapalat"/>
        </w:rPr>
        <w:footnoteReference w:customMarkFollows="1" w:id="20"/>
        <w:t>27</w:t>
      </w:r>
      <w:r w:rsidRPr="006D25B6">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w:t>
      </w:r>
      <w:r w:rsidR="006E3102">
        <w:rPr>
          <w:rFonts w:ascii="GHEA Grapalat" w:hAnsi="GHEA Grapalat"/>
        </w:rPr>
        <w:t xml:space="preserve">ику </w:t>
      </w:r>
      <w:r w:rsidR="006E3102">
        <w:rPr>
          <w:rFonts w:ascii="GHEA Grapalat" w:hAnsi="GHEA Grapalat"/>
        </w:rPr>
        <w:lastRenderedPageBreak/>
        <w:t xml:space="preserve">(Приложение № 4.1) и 2 </w:t>
      </w:r>
      <w:r>
        <w:rPr>
          <w:rFonts w:ascii="GHEA Grapalat" w:hAnsi="GHEA Grapalat"/>
        </w:rPr>
        <w:t xml:space="preserve">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sidR="006E3102">
        <w:rPr>
          <w:rFonts w:ascii="GHEA Grapalat" w:hAnsi="GHEA Grapalat"/>
        </w:rPr>
        <w:t>.</w:t>
      </w:r>
      <w:r w:rsidR="006E3102">
        <w:rPr>
          <w:rFonts w:ascii="GHEA Grapalat" w:hAnsi="GHEA Grapalat"/>
        </w:rPr>
        <w:tab/>
        <w:t xml:space="preserve">Заказчик в течение 20 </w:t>
      </w:r>
      <w:r>
        <w:rPr>
          <w:rFonts w:ascii="GHEA Grapalat" w:hAnsi="GHEA Grapalat"/>
        </w:rPr>
        <w:t>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 xml:space="preserve">до приемки завершенного строительного объекта комиссия, сформированная в </w:t>
      </w:r>
      <w:r>
        <w:rPr>
          <w:rFonts w:ascii="GHEA Grapalat" w:hAnsi="GHEA Grapalat"/>
          <w:sz w:val="24"/>
          <w:szCs w:val="24"/>
        </w:rPr>
        <w:lastRenderedPageBreak/>
        <w:t>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21"/>
        <w:t>28</w:t>
      </w:r>
      <w:r w:rsidRPr="00A542E3">
        <w:rPr>
          <w:rFonts w:ascii="GHEA Grapalat" w:hAnsi="GHEA Grapalat"/>
        </w:rPr>
        <w:t>.</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18"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w:t>
      </w:r>
      <w:r w:rsidRPr="009F3DC7">
        <w:rPr>
          <w:rFonts w:ascii="GHEA Grapalat" w:hAnsi="GHEA Grapalat"/>
        </w:rPr>
        <w:lastRenderedPageBreak/>
        <w:t xml:space="preserve">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BB28C8" w:rsidP="006A2F70">
      <w:pPr>
        <w:spacing w:line="360" w:lineRule="auto"/>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Pr="009F3DC7">
        <w:rPr>
          <w:rFonts w:ascii="GHEA Grapalat" w:hAnsi="GHEA Grapalat"/>
        </w:rPr>
        <w:t>, предусмотренны</w:t>
      </w:r>
      <w:r w:rsidR="00E02310">
        <w:rPr>
          <w:rFonts w:ascii="GHEA Grapalat" w:hAnsi="GHEA Grapalat"/>
        </w:rPr>
        <w:t>х</w:t>
      </w:r>
      <w:r w:rsidRPr="009F3DC7">
        <w:rPr>
          <w:rFonts w:ascii="GHEA Grapalat" w:hAnsi="GHEA Grapalat"/>
        </w:rPr>
        <w:t xml:space="preserve"> графиком оплаты договора (Приложение № 2), но не позднее чем до </w:t>
      </w:r>
      <w:r w:rsidR="006E3102">
        <w:rPr>
          <w:rFonts w:ascii="GHEA Grapalat" w:hAnsi="GHEA Grapalat"/>
        </w:rPr>
        <w:t>30</w:t>
      </w:r>
      <w:r w:rsidR="00E02310">
        <w:rPr>
          <w:rFonts w:ascii="GHEA Grapalat" w:hAnsi="GHEA Grapalat"/>
        </w:rPr>
        <w:t xml:space="preserve">-ого </w:t>
      </w:r>
      <w:r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1167B6" w:rsidRDefault="001167B6" w:rsidP="001167B6">
      <w:pPr>
        <w:pStyle w:val="HTML"/>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rsidR="001167B6" w:rsidRPr="00391653" w:rsidRDefault="001167B6" w:rsidP="001167B6">
      <w:pPr>
        <w:pStyle w:val="HTML"/>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w:t>
      </w:r>
      <w:r w:rsidRPr="009F3DC7">
        <w:rPr>
          <w:rFonts w:ascii="GHEA Grapalat" w:hAnsi="GHEA Grapalat"/>
        </w:rPr>
        <w:lastRenderedPageBreak/>
        <w:t>установленной в пункте 5.1 договора</w:t>
      </w:r>
      <w:r w:rsidR="00835B3E">
        <w:rPr>
          <w:rStyle w:val="af6"/>
          <w:rFonts w:ascii="GHEA Grapalat" w:hAnsi="GHEA Grapalat"/>
        </w:rPr>
        <w:footnoteReference w:customMarkFollows="1" w:id="22"/>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6263C5">
      <w:pPr>
        <w:widowControl w:val="0"/>
        <w:tabs>
          <w:tab w:val="left" w:pos="1134"/>
        </w:tabs>
        <w:spacing w:after="160" w:line="360" w:lineRule="auto"/>
        <w:ind w:firstLine="567"/>
        <w:jc w:val="both"/>
        <w:rPr>
          <w:rFonts w:ascii="GHEA Grapalat" w:hAnsi="GHEA Grapalat"/>
        </w:rPr>
      </w:pPr>
      <w:r w:rsidRPr="007C227C">
        <w:rPr>
          <w:rFonts w:ascii="GHEA Grapalat" w:hAnsi="GHEA Grapalat"/>
          <w:b/>
        </w:rPr>
        <w:t>6.5.1.</w:t>
      </w:r>
      <w:r w:rsidR="006263C5" w:rsidRPr="007C227C">
        <w:rPr>
          <w:rFonts w:ascii="GHEA Grapalat" w:hAnsi="GHEA Grapalat"/>
          <w:b/>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aff2"/>
        <w:tblW w:w="9464" w:type="dxa"/>
        <w:tblLook w:val="04A0"/>
      </w:tblPr>
      <w:tblGrid>
        <w:gridCol w:w="1101"/>
        <w:gridCol w:w="5103"/>
        <w:gridCol w:w="3260"/>
      </w:tblGrid>
      <w:tr w:rsidR="006263C5" w:rsidTr="007C227C">
        <w:tc>
          <w:tcPr>
            <w:tcW w:w="1101" w:type="dxa"/>
            <w:tcBorders>
              <w:top w:val="single" w:sz="4" w:space="0" w:color="auto"/>
              <w:left w:val="single" w:sz="4" w:space="0" w:color="auto"/>
              <w:bottom w:val="single" w:sz="4" w:space="0" w:color="auto"/>
              <w:right w:val="single" w:sz="4" w:space="0" w:color="auto"/>
            </w:tcBorders>
            <w:hideMark/>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5103"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af4"/>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3260"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af4"/>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7C227C"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B47C0D" w:rsidRDefault="007C227C" w:rsidP="00303ABD">
            <w:pPr>
              <w:pStyle w:val="af4"/>
              <w:spacing w:before="0" w:beforeAutospacing="0" w:after="24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1</w:t>
            </w:r>
          </w:p>
        </w:tc>
        <w:tc>
          <w:tcPr>
            <w:tcW w:w="5103" w:type="dxa"/>
            <w:tcBorders>
              <w:top w:val="single" w:sz="4" w:space="0" w:color="auto"/>
              <w:left w:val="single" w:sz="4" w:space="0" w:color="auto"/>
              <w:bottom w:val="single" w:sz="4" w:space="0" w:color="auto"/>
              <w:right w:val="single" w:sz="4" w:space="0" w:color="auto"/>
            </w:tcBorders>
          </w:tcPr>
          <w:p w:rsidR="007C227C" w:rsidRPr="00B47C0D" w:rsidRDefault="006D25B6" w:rsidP="00303ABD">
            <w:pPr>
              <w:pStyle w:val="af4"/>
              <w:spacing w:before="0" w:beforeAutospacing="0" w:after="240" w:afterAutospacing="0"/>
              <w:jc w:val="center"/>
              <w:rPr>
                <w:rFonts w:ascii="GHEA Grapalat" w:hAnsi="GHEA Grapalat" w:cs="Sylfaen"/>
                <w:b/>
                <w:sz w:val="20"/>
                <w:szCs w:val="20"/>
                <w:lang w:val="hy-AM" w:eastAsia="en-US"/>
              </w:rPr>
            </w:pPr>
            <w:r w:rsidRPr="006D25B6">
              <w:rPr>
                <w:rFonts w:ascii="GHEA Grapalat" w:hAnsi="GHEA Grapalat" w:cs="Sylfaen"/>
                <w:b/>
                <w:sz w:val="20"/>
                <w:szCs w:val="20"/>
                <w:lang w:val="hy-AM" w:eastAsia="en-US"/>
              </w:rPr>
              <w:t>Неправильная организация и оснащение строительной площадки</w:t>
            </w:r>
          </w:p>
        </w:tc>
        <w:tc>
          <w:tcPr>
            <w:tcW w:w="3260" w:type="dxa"/>
            <w:tcBorders>
              <w:top w:val="single" w:sz="4" w:space="0" w:color="auto"/>
              <w:left w:val="single" w:sz="4" w:space="0" w:color="auto"/>
              <w:bottom w:val="single" w:sz="4" w:space="0" w:color="auto"/>
              <w:right w:val="single" w:sz="4" w:space="0" w:color="auto"/>
            </w:tcBorders>
          </w:tcPr>
          <w:p w:rsidR="007C227C" w:rsidRPr="00B47C0D" w:rsidRDefault="006D25B6" w:rsidP="00303ABD">
            <w:pPr>
              <w:pStyle w:val="af4"/>
              <w:spacing w:before="0" w:beforeAutospacing="0" w:after="240" w:afterAutospacing="0"/>
              <w:jc w:val="center"/>
              <w:rPr>
                <w:rFonts w:ascii="GHEA Grapalat" w:hAnsi="GHEA Grapalat" w:cs="Sylfaen"/>
                <w:b/>
                <w:sz w:val="20"/>
                <w:szCs w:val="20"/>
                <w:lang w:val="hy-AM" w:eastAsia="en-US"/>
              </w:rPr>
            </w:pPr>
            <w:r w:rsidRPr="006D25B6">
              <w:rPr>
                <w:rFonts w:ascii="GHEA Grapalat" w:hAnsi="GHEA Grapalat" w:cs="Sylfaen"/>
                <w:b/>
                <w:sz w:val="20"/>
                <w:szCs w:val="20"/>
                <w:lang w:val="hy-AM" w:eastAsia="en-US"/>
              </w:rPr>
              <w:t>Штраф – в размере 0,5% от цены контракта.</w:t>
            </w:r>
          </w:p>
        </w:tc>
      </w:tr>
      <w:tr w:rsidR="007C227C"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B47C0D" w:rsidRDefault="007C227C" w:rsidP="00303ABD">
            <w:pPr>
              <w:pStyle w:val="af4"/>
              <w:spacing w:before="0" w:beforeAutospacing="0" w:after="24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2</w:t>
            </w:r>
          </w:p>
        </w:tc>
        <w:tc>
          <w:tcPr>
            <w:tcW w:w="5103" w:type="dxa"/>
            <w:tcBorders>
              <w:top w:val="single" w:sz="4" w:space="0" w:color="auto"/>
              <w:left w:val="single" w:sz="4" w:space="0" w:color="auto"/>
              <w:bottom w:val="single" w:sz="4" w:space="0" w:color="auto"/>
              <w:right w:val="single" w:sz="4" w:space="0" w:color="auto"/>
            </w:tcBorders>
          </w:tcPr>
          <w:p w:rsidR="007C227C" w:rsidRPr="00B47C0D" w:rsidRDefault="006D25B6" w:rsidP="00303ABD">
            <w:pPr>
              <w:pStyle w:val="af4"/>
              <w:spacing w:before="0" w:beforeAutospacing="0" w:after="240" w:afterAutospacing="0"/>
              <w:jc w:val="center"/>
              <w:rPr>
                <w:rFonts w:ascii="GHEA Grapalat" w:hAnsi="GHEA Grapalat" w:cs="Sylfaen"/>
                <w:b/>
                <w:sz w:val="20"/>
                <w:szCs w:val="20"/>
                <w:lang w:val="hy-AM" w:eastAsia="en-US"/>
              </w:rPr>
            </w:pPr>
            <w:r w:rsidRPr="006D25B6">
              <w:rPr>
                <w:rFonts w:ascii="GHEA Grapalat" w:hAnsi="GHEA Grapalat" w:cs="Sylfaen"/>
                <w:b/>
                <w:sz w:val="20"/>
                <w:szCs w:val="20"/>
                <w:lang w:val="hy-AM" w:eastAsia="en-US"/>
              </w:rPr>
              <w:t>Несоблюдение норм технической безопасности</w:t>
            </w:r>
          </w:p>
        </w:tc>
        <w:tc>
          <w:tcPr>
            <w:tcW w:w="3260" w:type="dxa"/>
            <w:tcBorders>
              <w:top w:val="single" w:sz="4" w:space="0" w:color="auto"/>
              <w:left w:val="single" w:sz="4" w:space="0" w:color="auto"/>
              <w:bottom w:val="single" w:sz="4" w:space="0" w:color="auto"/>
              <w:right w:val="single" w:sz="4" w:space="0" w:color="auto"/>
            </w:tcBorders>
          </w:tcPr>
          <w:p w:rsidR="007C227C" w:rsidRPr="00B47C0D" w:rsidRDefault="00DF426E" w:rsidP="00303ABD">
            <w:pPr>
              <w:pStyle w:val="af4"/>
              <w:spacing w:before="0" w:beforeAutospacing="0" w:after="240" w:afterAutospacing="0"/>
              <w:jc w:val="center"/>
              <w:rPr>
                <w:rFonts w:ascii="GHEA Grapalat" w:hAnsi="GHEA Grapalat" w:cs="Sylfaen"/>
                <w:b/>
                <w:sz w:val="20"/>
                <w:szCs w:val="20"/>
                <w:lang w:val="hy-AM" w:eastAsia="en-US"/>
              </w:rPr>
            </w:pPr>
            <w:r w:rsidRPr="00DF426E">
              <w:rPr>
                <w:rFonts w:ascii="GHEA Grapalat" w:hAnsi="GHEA Grapalat" w:cs="Sylfaen"/>
                <w:b/>
                <w:sz w:val="20"/>
                <w:szCs w:val="20"/>
                <w:lang w:val="hy-AM" w:eastAsia="en-US"/>
              </w:rPr>
              <w:t>Штраф – в размере 0,5% от цены контракта.</w:t>
            </w:r>
          </w:p>
        </w:tc>
      </w:tr>
      <w:tr w:rsidR="007C227C"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B47C0D" w:rsidRDefault="007C227C" w:rsidP="00303ABD">
            <w:pPr>
              <w:pStyle w:val="af4"/>
              <w:spacing w:before="0" w:beforeAutospacing="0" w:after="24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3</w:t>
            </w:r>
          </w:p>
        </w:tc>
        <w:tc>
          <w:tcPr>
            <w:tcW w:w="5103" w:type="dxa"/>
            <w:tcBorders>
              <w:top w:val="single" w:sz="4" w:space="0" w:color="auto"/>
              <w:left w:val="single" w:sz="4" w:space="0" w:color="auto"/>
              <w:bottom w:val="single" w:sz="4" w:space="0" w:color="auto"/>
              <w:right w:val="single" w:sz="4" w:space="0" w:color="auto"/>
            </w:tcBorders>
          </w:tcPr>
          <w:p w:rsidR="007C227C" w:rsidRPr="00B47C0D" w:rsidRDefault="006D25B6" w:rsidP="00303ABD">
            <w:pPr>
              <w:pStyle w:val="af4"/>
              <w:spacing w:before="0" w:beforeAutospacing="0" w:after="240" w:afterAutospacing="0"/>
              <w:jc w:val="center"/>
              <w:rPr>
                <w:rFonts w:ascii="GHEA Grapalat" w:hAnsi="GHEA Grapalat" w:cs="Sylfaen"/>
                <w:b/>
                <w:sz w:val="20"/>
                <w:szCs w:val="20"/>
                <w:lang w:val="hy-AM" w:eastAsia="en-US"/>
              </w:rPr>
            </w:pPr>
            <w:r w:rsidRPr="006D25B6">
              <w:rPr>
                <w:rFonts w:ascii="GHEA Grapalat" w:hAnsi="GHEA Grapalat" w:cs="Sylfaen"/>
                <w:b/>
                <w:sz w:val="20"/>
                <w:szCs w:val="20"/>
                <w:lang w:val="hy-AM" w:eastAsia="en-US"/>
              </w:rPr>
              <w:t>Несоблюдение санитарных и экологических норм</w:t>
            </w:r>
          </w:p>
        </w:tc>
        <w:tc>
          <w:tcPr>
            <w:tcW w:w="3260" w:type="dxa"/>
            <w:tcBorders>
              <w:top w:val="single" w:sz="4" w:space="0" w:color="auto"/>
              <w:left w:val="single" w:sz="4" w:space="0" w:color="auto"/>
              <w:bottom w:val="single" w:sz="4" w:space="0" w:color="auto"/>
              <w:right w:val="single" w:sz="4" w:space="0" w:color="auto"/>
            </w:tcBorders>
          </w:tcPr>
          <w:p w:rsidR="007C227C" w:rsidRPr="00B47C0D" w:rsidRDefault="00DF426E" w:rsidP="00303ABD">
            <w:pPr>
              <w:pStyle w:val="af4"/>
              <w:spacing w:before="0" w:beforeAutospacing="0" w:after="240" w:afterAutospacing="0"/>
              <w:jc w:val="center"/>
              <w:rPr>
                <w:rFonts w:ascii="GHEA Grapalat" w:hAnsi="GHEA Grapalat" w:cs="Sylfaen"/>
                <w:b/>
                <w:sz w:val="20"/>
                <w:szCs w:val="20"/>
                <w:lang w:val="hy-AM" w:eastAsia="en-US"/>
              </w:rPr>
            </w:pPr>
            <w:r w:rsidRPr="00DF426E">
              <w:rPr>
                <w:rFonts w:ascii="GHEA Grapalat" w:hAnsi="GHEA Grapalat" w:cs="Sylfaen"/>
                <w:b/>
                <w:sz w:val="20"/>
                <w:szCs w:val="20"/>
                <w:lang w:val="hy-AM" w:eastAsia="en-US"/>
              </w:rPr>
              <w:t>Штраф – в размере 0,5% от цены контракта.</w:t>
            </w:r>
          </w:p>
        </w:tc>
      </w:tr>
      <w:tr w:rsidR="006D25B6" w:rsidTr="006D25B6">
        <w:tc>
          <w:tcPr>
            <w:tcW w:w="1101" w:type="dxa"/>
            <w:tcBorders>
              <w:top w:val="single" w:sz="4" w:space="0" w:color="auto"/>
              <w:left w:val="single" w:sz="4" w:space="0" w:color="auto"/>
              <w:bottom w:val="single" w:sz="4" w:space="0" w:color="auto"/>
              <w:right w:val="single" w:sz="4" w:space="0" w:color="auto"/>
            </w:tcBorders>
            <w:vAlign w:val="center"/>
          </w:tcPr>
          <w:p w:rsidR="006D25B6" w:rsidRPr="006D25B6" w:rsidRDefault="006D25B6" w:rsidP="00303ABD">
            <w:pPr>
              <w:pStyle w:val="af4"/>
              <w:spacing w:before="0" w:beforeAutospacing="0" w:after="240" w:afterAutospacing="0" w:line="360" w:lineRule="auto"/>
              <w:jc w:val="center"/>
              <w:rPr>
                <w:rFonts w:ascii="GHEA Grapalat" w:hAnsi="GHEA Grapalat" w:cs="Sylfaen"/>
                <w:b/>
                <w:sz w:val="20"/>
                <w:szCs w:val="20"/>
                <w:lang w:val="en-US" w:eastAsia="en-US"/>
              </w:rPr>
            </w:pPr>
            <w:r>
              <w:rPr>
                <w:rFonts w:ascii="GHEA Grapalat" w:hAnsi="GHEA Grapalat" w:cs="Sylfaen"/>
                <w:b/>
                <w:sz w:val="20"/>
                <w:szCs w:val="20"/>
                <w:lang w:val="en-US" w:eastAsia="en-US"/>
              </w:rPr>
              <w:t>4</w:t>
            </w:r>
          </w:p>
        </w:tc>
        <w:tc>
          <w:tcPr>
            <w:tcW w:w="5103" w:type="dxa"/>
            <w:tcBorders>
              <w:top w:val="single" w:sz="4" w:space="0" w:color="auto"/>
              <w:left w:val="single" w:sz="4" w:space="0" w:color="auto"/>
              <w:bottom w:val="single" w:sz="4" w:space="0" w:color="auto"/>
              <w:right w:val="single" w:sz="4" w:space="0" w:color="auto"/>
            </w:tcBorders>
          </w:tcPr>
          <w:p w:rsidR="006D25B6" w:rsidRPr="00B47C0D" w:rsidRDefault="006D25B6" w:rsidP="00303ABD">
            <w:pPr>
              <w:pStyle w:val="af4"/>
              <w:spacing w:before="0" w:beforeAutospacing="0" w:after="240" w:afterAutospacing="0"/>
              <w:jc w:val="center"/>
              <w:rPr>
                <w:rFonts w:ascii="GHEA Grapalat" w:hAnsi="GHEA Grapalat" w:cs="Sylfaen"/>
                <w:b/>
                <w:sz w:val="20"/>
                <w:szCs w:val="20"/>
                <w:lang w:val="hy-AM" w:eastAsia="en-US"/>
              </w:rPr>
            </w:pPr>
            <w:r w:rsidRPr="006D25B6">
              <w:rPr>
                <w:rFonts w:ascii="GHEA Grapalat" w:hAnsi="GHEA Grapalat" w:cs="Sylfaen"/>
                <w:b/>
                <w:sz w:val="20"/>
                <w:szCs w:val="20"/>
                <w:lang w:val="hy-AM" w:eastAsia="en-US"/>
              </w:rPr>
              <w:t>Отсутствие устройств видеозаписи по нормам, установленным Комитетом по градостроительству.</w:t>
            </w:r>
          </w:p>
        </w:tc>
        <w:tc>
          <w:tcPr>
            <w:tcW w:w="3260" w:type="dxa"/>
            <w:tcBorders>
              <w:top w:val="single" w:sz="4" w:space="0" w:color="auto"/>
              <w:left w:val="single" w:sz="4" w:space="0" w:color="auto"/>
              <w:bottom w:val="single" w:sz="4" w:space="0" w:color="auto"/>
              <w:right w:val="single" w:sz="4" w:space="0" w:color="auto"/>
            </w:tcBorders>
          </w:tcPr>
          <w:p w:rsidR="00DF426E" w:rsidRPr="00DF426E" w:rsidRDefault="00DF426E" w:rsidP="00303ABD">
            <w:pPr>
              <w:pStyle w:val="af4"/>
              <w:spacing w:after="240" w:afterAutospacing="0"/>
              <w:jc w:val="center"/>
              <w:rPr>
                <w:rFonts w:ascii="GHEA Grapalat" w:hAnsi="GHEA Grapalat" w:cs="Sylfaen"/>
                <w:b/>
                <w:sz w:val="20"/>
                <w:szCs w:val="20"/>
                <w:lang w:val="hy-AM" w:eastAsia="en-US"/>
              </w:rPr>
            </w:pPr>
            <w:r w:rsidRPr="00DF426E">
              <w:rPr>
                <w:rFonts w:ascii="GHEA Grapalat" w:hAnsi="GHEA Grapalat" w:cs="Sylfaen"/>
                <w:b/>
                <w:sz w:val="20"/>
                <w:szCs w:val="20"/>
                <w:lang w:val="hy-AM" w:eastAsia="en-US"/>
              </w:rPr>
              <w:t>Штраф – 10% от цены контракта.</w:t>
            </w:r>
          </w:p>
          <w:p w:rsidR="006D25B6" w:rsidRPr="00B47C0D" w:rsidRDefault="00DF426E" w:rsidP="00303ABD">
            <w:pPr>
              <w:pStyle w:val="af4"/>
              <w:spacing w:before="0" w:beforeAutospacing="0" w:after="240" w:afterAutospacing="0"/>
              <w:jc w:val="center"/>
              <w:rPr>
                <w:rFonts w:ascii="GHEA Grapalat" w:hAnsi="GHEA Grapalat" w:cs="Sylfaen"/>
                <w:b/>
                <w:sz w:val="20"/>
                <w:szCs w:val="20"/>
                <w:lang w:val="hy-AM" w:eastAsia="en-US"/>
              </w:rPr>
            </w:pPr>
            <w:r w:rsidRPr="00DF426E">
              <w:rPr>
                <w:rFonts w:ascii="GHEA Grapalat" w:hAnsi="GHEA Grapalat" w:cs="Sylfaen"/>
                <w:b/>
                <w:sz w:val="20"/>
                <w:szCs w:val="20"/>
                <w:lang w:val="hy-AM" w:eastAsia="en-US"/>
              </w:rPr>
              <w:t>При повторном повторении – расторжение договора.</w:t>
            </w:r>
          </w:p>
        </w:tc>
      </w:tr>
      <w:tr w:rsidR="006D25B6" w:rsidTr="006D25B6">
        <w:tc>
          <w:tcPr>
            <w:tcW w:w="1101" w:type="dxa"/>
            <w:tcBorders>
              <w:top w:val="single" w:sz="4" w:space="0" w:color="auto"/>
              <w:left w:val="single" w:sz="4" w:space="0" w:color="auto"/>
              <w:bottom w:val="single" w:sz="4" w:space="0" w:color="auto"/>
              <w:right w:val="single" w:sz="4" w:space="0" w:color="auto"/>
            </w:tcBorders>
            <w:vAlign w:val="center"/>
          </w:tcPr>
          <w:p w:rsidR="006D25B6" w:rsidRPr="006D25B6" w:rsidRDefault="006D25B6" w:rsidP="00303ABD">
            <w:pPr>
              <w:pStyle w:val="af4"/>
              <w:spacing w:before="0" w:beforeAutospacing="0" w:after="240" w:afterAutospacing="0" w:line="360" w:lineRule="auto"/>
              <w:jc w:val="center"/>
              <w:rPr>
                <w:rFonts w:ascii="GHEA Grapalat" w:hAnsi="GHEA Grapalat" w:cs="Sylfaen"/>
                <w:b/>
                <w:sz w:val="20"/>
                <w:szCs w:val="20"/>
                <w:lang w:val="en-US" w:eastAsia="en-US"/>
              </w:rPr>
            </w:pPr>
            <w:r>
              <w:rPr>
                <w:rFonts w:ascii="GHEA Grapalat" w:hAnsi="GHEA Grapalat" w:cs="Sylfaen"/>
                <w:b/>
                <w:sz w:val="20"/>
                <w:szCs w:val="20"/>
                <w:lang w:val="en-US" w:eastAsia="en-US"/>
              </w:rPr>
              <w:t>5</w:t>
            </w:r>
          </w:p>
        </w:tc>
        <w:tc>
          <w:tcPr>
            <w:tcW w:w="5103" w:type="dxa"/>
            <w:tcBorders>
              <w:top w:val="single" w:sz="4" w:space="0" w:color="auto"/>
              <w:left w:val="single" w:sz="4" w:space="0" w:color="auto"/>
              <w:bottom w:val="single" w:sz="4" w:space="0" w:color="auto"/>
              <w:right w:val="single" w:sz="4" w:space="0" w:color="auto"/>
            </w:tcBorders>
          </w:tcPr>
          <w:p w:rsidR="006D25B6" w:rsidRPr="006D25B6" w:rsidRDefault="006D25B6" w:rsidP="00303ABD">
            <w:pPr>
              <w:pStyle w:val="af4"/>
              <w:spacing w:after="240" w:afterAutospacing="0"/>
              <w:jc w:val="center"/>
              <w:rPr>
                <w:rFonts w:ascii="GHEA Grapalat" w:hAnsi="GHEA Grapalat" w:cs="Sylfaen"/>
                <w:b/>
                <w:sz w:val="20"/>
                <w:szCs w:val="20"/>
                <w:lang w:val="hy-AM" w:eastAsia="en-US"/>
              </w:rPr>
            </w:pPr>
            <w:r w:rsidRPr="006D25B6">
              <w:rPr>
                <w:rFonts w:ascii="GHEA Grapalat" w:hAnsi="GHEA Grapalat" w:cs="Sylfaen"/>
                <w:b/>
                <w:sz w:val="20"/>
                <w:szCs w:val="20"/>
                <w:lang w:val="hy-AM" w:eastAsia="en-US"/>
              </w:rPr>
              <w:t>Строительные отходы</w:t>
            </w:r>
          </w:p>
          <w:p w:rsidR="006D25B6" w:rsidRPr="006D25B6" w:rsidRDefault="006D25B6" w:rsidP="00303ABD">
            <w:pPr>
              <w:pStyle w:val="af4"/>
              <w:spacing w:before="0" w:beforeAutospacing="0" w:after="240" w:afterAutospacing="0"/>
              <w:jc w:val="center"/>
              <w:rPr>
                <w:rFonts w:ascii="GHEA Grapalat" w:hAnsi="GHEA Grapalat" w:cs="Sylfaen"/>
                <w:b/>
                <w:sz w:val="20"/>
                <w:szCs w:val="20"/>
                <w:lang w:val="hy-AM" w:eastAsia="en-US"/>
              </w:rPr>
            </w:pPr>
            <w:r w:rsidRPr="006D25B6">
              <w:rPr>
                <w:rFonts w:ascii="GHEA Grapalat" w:hAnsi="GHEA Grapalat" w:cs="Sylfaen"/>
                <w:b/>
                <w:sz w:val="20"/>
                <w:szCs w:val="20"/>
                <w:lang w:val="hy-AM" w:eastAsia="en-US"/>
              </w:rPr>
              <w:t>не двигаюсь</w:t>
            </w:r>
          </w:p>
        </w:tc>
        <w:tc>
          <w:tcPr>
            <w:tcW w:w="3260" w:type="dxa"/>
            <w:tcBorders>
              <w:top w:val="single" w:sz="4" w:space="0" w:color="auto"/>
              <w:left w:val="single" w:sz="4" w:space="0" w:color="auto"/>
              <w:bottom w:val="single" w:sz="4" w:space="0" w:color="auto"/>
              <w:right w:val="single" w:sz="4" w:space="0" w:color="auto"/>
            </w:tcBorders>
          </w:tcPr>
          <w:p w:rsidR="006D25B6" w:rsidRPr="00B47C0D" w:rsidRDefault="00DF426E" w:rsidP="00303ABD">
            <w:pPr>
              <w:pStyle w:val="af4"/>
              <w:spacing w:before="0" w:beforeAutospacing="0" w:after="240" w:afterAutospacing="0"/>
              <w:jc w:val="center"/>
              <w:rPr>
                <w:rFonts w:ascii="GHEA Grapalat" w:hAnsi="GHEA Grapalat" w:cs="Sylfaen"/>
                <w:b/>
                <w:sz w:val="20"/>
                <w:szCs w:val="20"/>
                <w:lang w:val="hy-AM" w:eastAsia="en-US"/>
              </w:rPr>
            </w:pPr>
            <w:r w:rsidRPr="00DF426E">
              <w:rPr>
                <w:rFonts w:ascii="GHEA Grapalat" w:hAnsi="GHEA Grapalat" w:cs="Sylfaen"/>
                <w:b/>
                <w:sz w:val="20"/>
                <w:szCs w:val="20"/>
                <w:lang w:val="hy-AM" w:eastAsia="en-US"/>
              </w:rPr>
              <w:t>Согласно части 3 статьи 43.1 Кодекса РА об административных правонарушениях (до 80 000 драмов за 1 квадратный метр, 200 000 драмов за 1 квадратный метр и более)</w:t>
            </w: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af6"/>
          <w:rFonts w:ascii="GHEA Grapalat" w:hAnsi="GHEA Grapalat"/>
        </w:rPr>
        <w:footnoteReference w:customMarkFollows="1" w:id="23"/>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862ABD">
        <w:rPr>
          <w:rFonts w:ascii="GHEA Grapalat" w:hAnsi="GHEA Grapalat"/>
          <w:spacing w:val="-4"/>
        </w:rPr>
        <w:lastRenderedPageBreak/>
        <w:t>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24"/>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25"/>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w:t>
      </w:r>
      <w:r w:rsidRPr="009F3DC7">
        <w:rPr>
          <w:rFonts w:ascii="GHEA Grapalat" w:hAnsi="GHEA Grapalat"/>
        </w:rPr>
        <w:lastRenderedPageBreak/>
        <w:t>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Pr="009F3DC7">
        <w:rPr>
          <w:rFonts w:ascii="GHEA Grapalat" w:hAnsi="GHEA Grapalat"/>
        </w:rPr>
        <w:t xml:space="preserve">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 xml:space="preserve">яквалификации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26"/>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0A359E" w:rsidRPr="00303ABD" w:rsidRDefault="00BB28C8" w:rsidP="00303ABD">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303ABD" w:rsidRPr="00303ABD" w:rsidRDefault="00303ABD" w:rsidP="00303ABD">
      <w:pPr>
        <w:widowControl w:val="0"/>
        <w:spacing w:after="160" w:line="360" w:lineRule="auto"/>
        <w:ind w:firstLine="567"/>
        <w:rPr>
          <w:rFonts w:ascii="Sylfaen" w:hAnsi="Sylfaen"/>
          <w:b/>
          <w:lang w:val="hy-AM"/>
        </w:rPr>
      </w:pPr>
      <w:r w:rsidRPr="00303ABD">
        <w:rPr>
          <w:rFonts w:ascii="Sylfaen" w:hAnsi="Sylfaen"/>
          <w:b/>
        </w:rPr>
        <w:t>ЛОТ</w:t>
      </w:r>
      <w:r w:rsidRPr="00303ABD">
        <w:rPr>
          <w:rFonts w:ascii="Sylfaen" w:hAnsi="Sylfaen"/>
          <w:b/>
          <w:lang w:val="hy-AM"/>
        </w:rPr>
        <w:t xml:space="preserve"> 1</w:t>
      </w:r>
    </w:p>
    <w:p w:rsidR="00303ABD" w:rsidRPr="00303ABD" w:rsidRDefault="00303ABD" w:rsidP="00303ABD">
      <w:pPr>
        <w:widowControl w:val="0"/>
        <w:spacing w:after="160" w:line="360" w:lineRule="auto"/>
        <w:ind w:firstLine="567"/>
        <w:jc w:val="center"/>
        <w:rPr>
          <w:rFonts w:ascii="Sylfaen" w:hAnsi="Sylfaen"/>
          <w:lang w:val="hy-AM"/>
        </w:rPr>
      </w:pPr>
      <w:r w:rsidRPr="00303ABD">
        <w:rPr>
          <w:rFonts w:ascii="Sylfaen" w:hAnsi="Sylfaen"/>
          <w:lang w:val="hy-AM"/>
        </w:rPr>
        <w:t>Объемная ведомость-смета* на строительство водопроводов питьевой воды в селах Гарни, Гохт и Гегард общины Гарни Котайкского марза РА</w:t>
      </w:r>
    </w:p>
    <w:p w:rsidR="00303ABD" w:rsidRPr="00303ABD" w:rsidRDefault="00303ABD" w:rsidP="001F7B9C">
      <w:pPr>
        <w:widowControl w:val="0"/>
        <w:ind w:firstLine="567"/>
        <w:jc w:val="center"/>
        <w:rPr>
          <w:rFonts w:ascii="Sylfaen" w:hAnsi="Sylfaen"/>
          <w:lang w:val="hy-AM"/>
        </w:rPr>
      </w:pPr>
      <w:r w:rsidRPr="00303ABD">
        <w:rPr>
          <w:rFonts w:ascii="Sylfaen" w:hAnsi="Sylfaen"/>
          <w:lang w:val="hy-AM"/>
        </w:rPr>
        <w:t>Объемная ведомость-смета**</w:t>
      </w:r>
    </w:p>
    <w:p w:rsidR="00303ABD" w:rsidRDefault="00303ABD" w:rsidP="001F7B9C">
      <w:pPr>
        <w:widowControl w:val="0"/>
        <w:ind w:firstLine="567"/>
        <w:jc w:val="center"/>
        <w:rPr>
          <w:rFonts w:ascii="Sylfaen" w:hAnsi="Sylfaen"/>
          <w:lang w:val="hy-AM"/>
        </w:rPr>
      </w:pPr>
      <w:r w:rsidRPr="00303ABD">
        <w:rPr>
          <w:rFonts w:ascii="Sylfaen" w:hAnsi="Sylfaen"/>
          <w:lang w:val="hy-AM"/>
        </w:rPr>
        <w:t>ПРИЛАГАЕТСЯ</w:t>
      </w:r>
    </w:p>
    <w:p w:rsidR="001F7B9C" w:rsidRPr="00303ABD" w:rsidRDefault="001F7B9C" w:rsidP="001F7B9C">
      <w:pPr>
        <w:widowControl w:val="0"/>
        <w:ind w:firstLine="567"/>
        <w:jc w:val="center"/>
        <w:rPr>
          <w:rFonts w:ascii="Sylfaen" w:hAnsi="Sylfaen"/>
          <w:lang w:val="hy-AM"/>
        </w:rPr>
      </w:pPr>
    </w:p>
    <w:p w:rsidR="00303ABD" w:rsidRDefault="00303ABD" w:rsidP="001F7B9C">
      <w:pPr>
        <w:widowControl w:val="0"/>
        <w:jc w:val="both"/>
        <w:rPr>
          <w:rFonts w:ascii="Sylfaen" w:hAnsi="Sylfaen"/>
          <w:lang w:val="hy-AM"/>
        </w:rPr>
      </w:pPr>
      <w:r w:rsidRPr="00303ABD">
        <w:rPr>
          <w:rFonts w:ascii="Sylfaen" w:hAnsi="Sylfaen"/>
          <w:lang w:val="hy-AM"/>
        </w:rPr>
        <w:t>* Подрядчик выполняет работы в общине Гарни Котайкской области РА.</w:t>
      </w:r>
    </w:p>
    <w:p w:rsidR="00303ABD" w:rsidRPr="00303ABD" w:rsidRDefault="00303ABD" w:rsidP="001F7B9C">
      <w:pPr>
        <w:widowControl w:val="0"/>
        <w:jc w:val="both"/>
        <w:rPr>
          <w:rFonts w:ascii="Sylfaen" w:hAnsi="Sylfaen"/>
          <w:lang w:val="hy-AM"/>
        </w:rPr>
      </w:pPr>
      <w:r w:rsidRPr="00303ABD">
        <w:rPr>
          <w:rFonts w:ascii="Sylfaen" w:hAnsi="Sylfaen"/>
          <w:lang w:val="hy-AM"/>
        </w:rPr>
        <w:t>**&lt;О наличии лицензии&gt;- Осуществление строительства в области градостроительства (за исключением работ, не требующих разрешения на строительство) по следующей сфере:</w:t>
      </w:r>
    </w:p>
    <w:p w:rsidR="00303ABD" w:rsidRPr="00303ABD" w:rsidRDefault="00303ABD" w:rsidP="001F7B9C">
      <w:pPr>
        <w:widowControl w:val="0"/>
        <w:jc w:val="both"/>
        <w:rPr>
          <w:rFonts w:ascii="Sylfaen" w:hAnsi="Sylfaen"/>
          <w:lang w:val="hy-AM"/>
        </w:rPr>
      </w:pPr>
      <w:r w:rsidRPr="00303ABD">
        <w:rPr>
          <w:rFonts w:ascii="Sylfaen" w:hAnsi="Sylfaen"/>
          <w:lang w:val="hy-AM"/>
        </w:rPr>
        <w:t>• жилые, общественные, промышленные.</w:t>
      </w:r>
    </w:p>
    <w:p w:rsidR="000A359E" w:rsidRDefault="00303ABD" w:rsidP="001F7B9C">
      <w:pPr>
        <w:widowControl w:val="0"/>
        <w:jc w:val="both"/>
        <w:rPr>
          <w:rFonts w:ascii="Sylfaen" w:hAnsi="Sylfaen"/>
          <w:lang w:val="hy-AM"/>
        </w:rPr>
      </w:pPr>
      <w:r w:rsidRPr="00303ABD">
        <w:rPr>
          <w:rFonts w:ascii="Sylfaen" w:hAnsi="Sylfaen"/>
          <w:lang w:val="hy-AM"/>
        </w:rPr>
        <w:t>• гидравлический</w:t>
      </w:r>
    </w:p>
    <w:p w:rsidR="000A359E" w:rsidRDefault="000A359E" w:rsidP="00BB28C8">
      <w:pPr>
        <w:widowControl w:val="0"/>
        <w:spacing w:after="160" w:line="360" w:lineRule="auto"/>
        <w:ind w:firstLine="567"/>
        <w:jc w:val="center"/>
        <w:rPr>
          <w:rFonts w:ascii="Sylfaen" w:hAnsi="Sylfaen"/>
          <w:lang w:val="hy-AM"/>
        </w:rPr>
      </w:pPr>
    </w:p>
    <w:p w:rsidR="00303ABD" w:rsidRDefault="00303ABD" w:rsidP="00303ABD">
      <w:pPr>
        <w:widowControl w:val="0"/>
        <w:spacing w:after="160" w:line="360" w:lineRule="auto"/>
        <w:ind w:firstLine="567"/>
        <w:rPr>
          <w:rFonts w:ascii="Sylfaen" w:hAnsi="Sylfaen"/>
          <w:lang w:val="hy-AM"/>
        </w:rPr>
      </w:pPr>
      <w:r w:rsidRPr="00303ABD">
        <w:rPr>
          <w:rFonts w:ascii="Sylfaen" w:hAnsi="Sylfaen"/>
          <w:b/>
        </w:rPr>
        <w:t>ЛОТ</w:t>
      </w:r>
      <w:r w:rsidRPr="00303ABD">
        <w:rPr>
          <w:rFonts w:ascii="Sylfaen" w:hAnsi="Sylfaen"/>
          <w:lang w:val="hy-AM"/>
        </w:rPr>
        <w:t xml:space="preserve"> 2</w:t>
      </w:r>
    </w:p>
    <w:p w:rsidR="00303ABD" w:rsidRPr="00303ABD" w:rsidRDefault="00303ABD" w:rsidP="00303ABD">
      <w:pPr>
        <w:widowControl w:val="0"/>
        <w:spacing w:after="160" w:line="360" w:lineRule="auto"/>
        <w:ind w:firstLine="567"/>
        <w:jc w:val="center"/>
        <w:rPr>
          <w:rFonts w:ascii="Sylfaen" w:hAnsi="Sylfaen"/>
          <w:lang w:val="hy-AM"/>
        </w:rPr>
      </w:pPr>
      <w:r w:rsidRPr="00303ABD">
        <w:rPr>
          <w:rFonts w:ascii="Sylfaen" w:hAnsi="Sylfaen"/>
          <w:lang w:val="hy-AM"/>
        </w:rPr>
        <w:t>Объемная ведомость-смета * работ по уличному освещению в селе Гарни Котайкского марза РА</w:t>
      </w:r>
    </w:p>
    <w:p w:rsidR="00303ABD" w:rsidRPr="00303ABD" w:rsidRDefault="00303ABD" w:rsidP="001F7B9C">
      <w:pPr>
        <w:widowControl w:val="0"/>
        <w:ind w:firstLine="567"/>
        <w:jc w:val="center"/>
        <w:rPr>
          <w:rFonts w:ascii="Sylfaen" w:hAnsi="Sylfaen"/>
          <w:lang w:val="hy-AM"/>
        </w:rPr>
      </w:pPr>
      <w:r w:rsidRPr="00303ABD">
        <w:rPr>
          <w:rFonts w:ascii="Sylfaen" w:hAnsi="Sylfaen"/>
          <w:lang w:val="hy-AM"/>
        </w:rPr>
        <w:t>Объемная ведомость-смета **</w:t>
      </w:r>
    </w:p>
    <w:p w:rsidR="00303ABD" w:rsidRDefault="00303ABD" w:rsidP="001F7B9C">
      <w:pPr>
        <w:widowControl w:val="0"/>
        <w:ind w:firstLine="567"/>
        <w:jc w:val="center"/>
        <w:rPr>
          <w:rFonts w:ascii="Sylfaen" w:hAnsi="Sylfaen"/>
          <w:lang w:val="hy-AM"/>
        </w:rPr>
      </w:pPr>
      <w:r w:rsidRPr="00303ABD">
        <w:rPr>
          <w:rFonts w:ascii="Sylfaen" w:hAnsi="Sylfaen"/>
          <w:lang w:val="hy-AM"/>
        </w:rPr>
        <w:t>ПРИЛАГАЕТСЯ</w:t>
      </w:r>
    </w:p>
    <w:p w:rsidR="001F7B9C" w:rsidRPr="00303ABD" w:rsidRDefault="001F7B9C" w:rsidP="001F7B9C">
      <w:pPr>
        <w:widowControl w:val="0"/>
        <w:ind w:firstLine="567"/>
        <w:jc w:val="center"/>
        <w:rPr>
          <w:rFonts w:ascii="Sylfaen" w:hAnsi="Sylfaen"/>
          <w:lang w:val="hy-AM"/>
        </w:rPr>
      </w:pPr>
    </w:p>
    <w:p w:rsidR="00303ABD" w:rsidRDefault="00303ABD" w:rsidP="001F7B9C">
      <w:pPr>
        <w:widowControl w:val="0"/>
        <w:spacing w:after="160"/>
        <w:ind w:hanging="567"/>
        <w:jc w:val="both"/>
        <w:rPr>
          <w:rFonts w:ascii="Sylfaen" w:hAnsi="Sylfaen"/>
          <w:lang w:val="hy-AM"/>
        </w:rPr>
      </w:pPr>
      <w:r w:rsidRPr="00303ABD">
        <w:rPr>
          <w:rFonts w:ascii="Sylfaen" w:hAnsi="Sylfaen"/>
          <w:lang w:val="hy-AM"/>
        </w:rPr>
        <w:t>* Подрядчик выполняет работы в общине Гарни Котайкской области РА.</w:t>
      </w:r>
    </w:p>
    <w:p w:rsidR="001F7B9C" w:rsidRDefault="00303ABD" w:rsidP="001F7B9C">
      <w:pPr>
        <w:widowControl w:val="0"/>
        <w:spacing w:after="160"/>
        <w:ind w:left="-284" w:hanging="283"/>
        <w:jc w:val="both"/>
        <w:rPr>
          <w:rFonts w:ascii="Sylfaen" w:hAnsi="Sylfaen"/>
          <w:lang w:val="hy-AM"/>
        </w:rPr>
      </w:pPr>
      <w:r w:rsidRPr="00303ABD">
        <w:rPr>
          <w:rFonts w:ascii="Sylfaen" w:hAnsi="Sylfaen"/>
          <w:lang w:val="hy-AM"/>
        </w:rPr>
        <w:t>**&lt;О наличии лицензии&gt;- Осуществление строительства в области градостроительства (за исключением работ, не требующих раз</w:t>
      </w:r>
      <w:r>
        <w:rPr>
          <w:rFonts w:ascii="Sylfaen" w:hAnsi="Sylfaen"/>
          <w:lang w:val="hy-AM"/>
        </w:rPr>
        <w:t xml:space="preserve">решения на </w:t>
      </w:r>
      <w:r w:rsidRPr="00303ABD">
        <w:rPr>
          <w:rFonts w:ascii="Sylfaen" w:hAnsi="Sylfaen"/>
          <w:lang w:val="hy-AM"/>
        </w:rPr>
        <w:t>строительство) по следующей сфере:</w:t>
      </w:r>
    </w:p>
    <w:p w:rsidR="001F7B9C" w:rsidRDefault="00303ABD" w:rsidP="001F7B9C">
      <w:pPr>
        <w:widowControl w:val="0"/>
        <w:rPr>
          <w:rFonts w:ascii="Sylfaen" w:hAnsi="Sylfaen"/>
          <w:lang w:val="hy-AM"/>
        </w:rPr>
      </w:pPr>
      <w:r w:rsidRPr="00303ABD">
        <w:rPr>
          <w:rFonts w:ascii="Sylfaen" w:hAnsi="Sylfaen"/>
          <w:lang w:val="hy-AM"/>
        </w:rPr>
        <w:t>• жилые, общественные, промышленные.</w:t>
      </w:r>
    </w:p>
    <w:p w:rsidR="000A359E" w:rsidRDefault="00303ABD" w:rsidP="001F7B9C">
      <w:pPr>
        <w:widowControl w:val="0"/>
        <w:ind w:hanging="142"/>
        <w:rPr>
          <w:rFonts w:ascii="Sylfaen" w:hAnsi="Sylfaen"/>
          <w:lang w:val="hy-AM"/>
        </w:rPr>
      </w:pPr>
      <w:r w:rsidRPr="00303ABD">
        <w:rPr>
          <w:rFonts w:ascii="Sylfaen" w:hAnsi="Sylfaen"/>
          <w:lang w:val="hy-AM"/>
        </w:rPr>
        <w:t>• Энергичный</w:t>
      </w:r>
    </w:p>
    <w:p w:rsidR="001F7B9C" w:rsidRDefault="001F7B9C" w:rsidP="001F7B9C">
      <w:pPr>
        <w:widowControl w:val="0"/>
        <w:ind w:hanging="142"/>
        <w:rPr>
          <w:rFonts w:ascii="Sylfaen" w:hAnsi="Sylfaen"/>
          <w:lang w:val="hy-AM"/>
        </w:rPr>
      </w:pPr>
    </w:p>
    <w:p w:rsidR="001F7B9C" w:rsidRPr="001F7B9C" w:rsidRDefault="001F7B9C" w:rsidP="001F7B9C">
      <w:pPr>
        <w:widowControl w:val="0"/>
        <w:spacing w:after="160" w:line="360" w:lineRule="auto"/>
        <w:ind w:firstLine="567"/>
        <w:rPr>
          <w:rFonts w:ascii="Sylfaen" w:hAnsi="Sylfaen"/>
          <w:b/>
          <w:lang w:val="hy-AM"/>
        </w:rPr>
      </w:pPr>
      <w:r w:rsidRPr="001F7B9C">
        <w:rPr>
          <w:rFonts w:ascii="Sylfaen" w:hAnsi="Sylfaen"/>
          <w:b/>
        </w:rPr>
        <w:t>ЛОТ</w:t>
      </w:r>
      <w:r w:rsidRPr="001F7B9C">
        <w:rPr>
          <w:rFonts w:ascii="Sylfaen" w:hAnsi="Sylfaen"/>
          <w:b/>
          <w:lang w:val="hy-AM"/>
        </w:rPr>
        <w:t xml:space="preserve"> 3</w:t>
      </w:r>
    </w:p>
    <w:p w:rsidR="001F7B9C" w:rsidRPr="001F7B9C" w:rsidRDefault="001F7B9C" w:rsidP="001F7B9C">
      <w:pPr>
        <w:widowControl w:val="0"/>
        <w:spacing w:after="160" w:line="360" w:lineRule="auto"/>
        <w:ind w:firstLine="567"/>
        <w:jc w:val="center"/>
        <w:rPr>
          <w:rFonts w:ascii="Sylfaen" w:hAnsi="Sylfaen"/>
          <w:lang w:val="hy-AM"/>
        </w:rPr>
      </w:pPr>
      <w:r w:rsidRPr="00303ABD">
        <w:rPr>
          <w:rFonts w:ascii="Sylfaen" w:hAnsi="Sylfaen"/>
          <w:lang w:val="hy-AM"/>
        </w:rPr>
        <w:t xml:space="preserve">Объемная ведомость-смета </w:t>
      </w:r>
      <w:r w:rsidRPr="001F7B9C">
        <w:rPr>
          <w:rFonts w:ascii="Sylfaen" w:hAnsi="Sylfaen"/>
          <w:lang w:val="hy-AM"/>
        </w:rPr>
        <w:t>* работ по дорожному покрытию села Гарни, Котайкский марз, РА</w:t>
      </w:r>
    </w:p>
    <w:p w:rsidR="001F7B9C" w:rsidRPr="001F7B9C" w:rsidRDefault="001F7B9C" w:rsidP="001F7B9C">
      <w:pPr>
        <w:widowControl w:val="0"/>
        <w:ind w:firstLine="567"/>
        <w:jc w:val="center"/>
        <w:rPr>
          <w:rFonts w:ascii="Sylfaen" w:hAnsi="Sylfaen"/>
          <w:lang w:val="hy-AM"/>
        </w:rPr>
      </w:pPr>
      <w:r w:rsidRPr="00303ABD">
        <w:rPr>
          <w:rFonts w:ascii="Sylfaen" w:hAnsi="Sylfaen"/>
          <w:lang w:val="hy-AM"/>
        </w:rPr>
        <w:t xml:space="preserve">Объемная ведомость-смета </w:t>
      </w:r>
      <w:r w:rsidRPr="001F7B9C">
        <w:rPr>
          <w:rFonts w:ascii="Sylfaen" w:hAnsi="Sylfaen"/>
          <w:lang w:val="hy-AM"/>
        </w:rPr>
        <w:t>**</w:t>
      </w:r>
    </w:p>
    <w:p w:rsidR="001F7B9C" w:rsidRPr="001F7B9C" w:rsidRDefault="001F7B9C" w:rsidP="001F7B9C">
      <w:pPr>
        <w:widowControl w:val="0"/>
        <w:ind w:firstLine="567"/>
        <w:jc w:val="center"/>
        <w:rPr>
          <w:rFonts w:ascii="Sylfaen" w:hAnsi="Sylfaen"/>
          <w:lang w:val="hy-AM"/>
        </w:rPr>
      </w:pPr>
      <w:r w:rsidRPr="001F7B9C">
        <w:rPr>
          <w:rFonts w:ascii="Sylfaen" w:hAnsi="Sylfaen"/>
          <w:lang w:val="hy-AM"/>
        </w:rPr>
        <w:t>ПРИЛАГАЕТСЯ</w:t>
      </w:r>
    </w:p>
    <w:p w:rsidR="001F7B9C" w:rsidRPr="001F7B9C" w:rsidRDefault="001F7B9C" w:rsidP="001F7B9C">
      <w:pPr>
        <w:widowControl w:val="0"/>
        <w:ind w:left="142" w:hanging="142"/>
        <w:rPr>
          <w:rFonts w:ascii="Sylfaen" w:hAnsi="Sylfaen"/>
          <w:lang w:val="hy-AM"/>
        </w:rPr>
      </w:pPr>
      <w:r w:rsidRPr="001F7B9C">
        <w:rPr>
          <w:rFonts w:ascii="Sylfaen" w:hAnsi="Sylfaen"/>
          <w:lang w:val="hy-AM"/>
        </w:rPr>
        <w:t>* Подрядчик выполняет работы в общине Гарни Котайкской области РА.</w:t>
      </w:r>
    </w:p>
    <w:p w:rsidR="001F7B9C" w:rsidRPr="001F7B9C" w:rsidRDefault="001F7B9C" w:rsidP="001F7B9C">
      <w:pPr>
        <w:widowControl w:val="0"/>
        <w:jc w:val="both"/>
        <w:rPr>
          <w:rFonts w:ascii="Sylfaen" w:hAnsi="Sylfaen"/>
          <w:lang w:val="hy-AM"/>
        </w:rPr>
      </w:pPr>
      <w:r w:rsidRPr="001F7B9C">
        <w:rPr>
          <w:rFonts w:ascii="Sylfaen" w:hAnsi="Sylfaen"/>
          <w:lang w:val="hy-AM"/>
        </w:rPr>
        <w:lastRenderedPageBreak/>
        <w:t>**&lt;О наличии лицензии&gt;- Осуществление строительства в области градостроительства (за исключением работ, не требующих разрешения на строительство) по следующей сфере:</w:t>
      </w:r>
    </w:p>
    <w:p w:rsidR="001F7B9C" w:rsidRPr="001F7B9C" w:rsidRDefault="001F7B9C" w:rsidP="001F7B9C">
      <w:pPr>
        <w:widowControl w:val="0"/>
        <w:ind w:firstLine="709"/>
        <w:rPr>
          <w:rFonts w:ascii="Sylfaen" w:hAnsi="Sylfaen"/>
          <w:lang w:val="hy-AM"/>
        </w:rPr>
      </w:pPr>
      <w:r w:rsidRPr="001F7B9C">
        <w:rPr>
          <w:rFonts w:ascii="Sylfaen" w:hAnsi="Sylfaen"/>
          <w:lang w:val="hy-AM"/>
        </w:rPr>
        <w:t>• жилые, общественные, промышленные.</w:t>
      </w:r>
    </w:p>
    <w:p w:rsidR="001F7B9C" w:rsidRPr="001F7B9C" w:rsidRDefault="001F7B9C" w:rsidP="001F7B9C">
      <w:pPr>
        <w:widowControl w:val="0"/>
        <w:ind w:firstLine="709"/>
        <w:rPr>
          <w:rFonts w:ascii="Sylfaen" w:hAnsi="Sylfaen"/>
          <w:lang w:val="hy-AM"/>
        </w:rPr>
      </w:pPr>
      <w:r w:rsidRPr="001F7B9C">
        <w:rPr>
          <w:rFonts w:ascii="Sylfaen" w:hAnsi="Sylfaen"/>
          <w:lang w:val="hy-AM"/>
        </w:rPr>
        <w:t>• транспорт</w:t>
      </w:r>
    </w:p>
    <w:p w:rsidR="000A359E" w:rsidRDefault="001F7B9C" w:rsidP="001F7B9C">
      <w:pPr>
        <w:widowControl w:val="0"/>
        <w:ind w:firstLine="709"/>
        <w:rPr>
          <w:rFonts w:ascii="Sylfaen" w:hAnsi="Sylfaen"/>
          <w:lang w:val="hy-AM"/>
        </w:rPr>
      </w:pPr>
      <w:r w:rsidRPr="001F7B9C">
        <w:rPr>
          <w:rFonts w:ascii="Sylfaen" w:hAnsi="Sylfaen"/>
          <w:lang w:val="hy-AM"/>
        </w:rPr>
        <w:t>• гидравлический</w:t>
      </w:r>
    </w:p>
    <w:p w:rsidR="001F7B9C" w:rsidRPr="001F7B9C" w:rsidRDefault="001F7B9C" w:rsidP="001F7B9C">
      <w:pPr>
        <w:widowControl w:val="0"/>
        <w:ind w:firstLine="709"/>
        <w:rPr>
          <w:rFonts w:ascii="Sylfaen" w:hAnsi="Sylfaen"/>
          <w:lang w:val="hy-AM"/>
        </w:rPr>
      </w:pPr>
    </w:p>
    <w:p w:rsidR="001F7B9C" w:rsidRPr="001F7B9C" w:rsidRDefault="001F7B9C" w:rsidP="001F7B9C">
      <w:pPr>
        <w:widowControl w:val="0"/>
        <w:spacing w:after="160" w:line="360" w:lineRule="auto"/>
        <w:ind w:firstLine="709"/>
        <w:rPr>
          <w:rFonts w:ascii="Sylfaen" w:hAnsi="Sylfaen"/>
          <w:b/>
          <w:lang w:val="hy-AM"/>
        </w:rPr>
      </w:pPr>
      <w:r w:rsidRPr="001F7B9C">
        <w:rPr>
          <w:rFonts w:ascii="Sylfaen" w:hAnsi="Sylfaen"/>
          <w:b/>
          <w:lang w:val="hy-AM"/>
        </w:rPr>
        <w:t>РАЗМЕР 4</w:t>
      </w:r>
    </w:p>
    <w:p w:rsidR="001F7B9C" w:rsidRPr="001F7B9C" w:rsidRDefault="001F7B9C" w:rsidP="001F7B9C">
      <w:pPr>
        <w:widowControl w:val="0"/>
        <w:spacing w:after="160" w:line="360" w:lineRule="auto"/>
        <w:ind w:firstLine="709"/>
        <w:jc w:val="center"/>
        <w:rPr>
          <w:rFonts w:ascii="Sylfaen" w:hAnsi="Sylfaen"/>
          <w:lang w:val="hy-AM"/>
        </w:rPr>
      </w:pPr>
      <w:r w:rsidRPr="00303ABD">
        <w:rPr>
          <w:rFonts w:ascii="Sylfaen" w:hAnsi="Sylfaen"/>
          <w:lang w:val="hy-AM"/>
        </w:rPr>
        <w:t xml:space="preserve">Объемная ведомость-смета </w:t>
      </w:r>
      <w:r w:rsidRPr="001F7B9C">
        <w:rPr>
          <w:rFonts w:ascii="Sylfaen" w:hAnsi="Sylfaen"/>
          <w:lang w:val="hy-AM"/>
        </w:rPr>
        <w:t>* Работы по асфальтированию дорог села Гарни, Котайкский марз, РА</w:t>
      </w:r>
    </w:p>
    <w:p w:rsidR="001F7B9C" w:rsidRPr="001F7B9C" w:rsidRDefault="001F7B9C" w:rsidP="001F7B9C">
      <w:pPr>
        <w:widowControl w:val="0"/>
        <w:ind w:firstLine="709"/>
        <w:jc w:val="center"/>
        <w:rPr>
          <w:rFonts w:ascii="Sylfaen" w:hAnsi="Sylfaen"/>
          <w:b/>
          <w:lang w:val="hy-AM"/>
        </w:rPr>
      </w:pPr>
      <w:r w:rsidRPr="00303ABD">
        <w:rPr>
          <w:rFonts w:ascii="Sylfaen" w:hAnsi="Sylfaen"/>
          <w:lang w:val="hy-AM"/>
        </w:rPr>
        <w:t xml:space="preserve">Объемная ведомость-смета </w:t>
      </w:r>
      <w:r w:rsidRPr="001F7B9C">
        <w:rPr>
          <w:rFonts w:ascii="Sylfaen" w:hAnsi="Sylfaen"/>
          <w:b/>
          <w:lang w:val="hy-AM"/>
        </w:rPr>
        <w:t>**</w:t>
      </w:r>
    </w:p>
    <w:p w:rsidR="001F7B9C" w:rsidRDefault="001F7B9C" w:rsidP="001F7B9C">
      <w:pPr>
        <w:widowControl w:val="0"/>
        <w:ind w:firstLine="709"/>
        <w:jc w:val="center"/>
        <w:rPr>
          <w:rFonts w:ascii="Sylfaen" w:hAnsi="Sylfaen"/>
          <w:b/>
          <w:lang w:val="hy-AM"/>
        </w:rPr>
      </w:pPr>
      <w:r w:rsidRPr="001F7B9C">
        <w:rPr>
          <w:rFonts w:ascii="Sylfaen" w:hAnsi="Sylfaen"/>
          <w:b/>
          <w:lang w:val="hy-AM"/>
        </w:rPr>
        <w:t>ПРИЛАГАЕТСЯ</w:t>
      </w:r>
    </w:p>
    <w:p w:rsidR="001F7B9C" w:rsidRPr="001F7B9C" w:rsidRDefault="001F7B9C" w:rsidP="001F7B9C">
      <w:pPr>
        <w:widowControl w:val="0"/>
        <w:ind w:firstLine="709"/>
        <w:jc w:val="center"/>
        <w:rPr>
          <w:rFonts w:ascii="Sylfaen" w:hAnsi="Sylfaen"/>
          <w:b/>
          <w:lang w:val="hy-AM"/>
        </w:rPr>
      </w:pPr>
    </w:p>
    <w:p w:rsidR="001F7B9C" w:rsidRPr="001F7B9C" w:rsidRDefault="001F7B9C" w:rsidP="001F7B9C">
      <w:pPr>
        <w:widowControl w:val="0"/>
        <w:ind w:left="142" w:hanging="142"/>
        <w:jc w:val="both"/>
        <w:rPr>
          <w:rFonts w:ascii="Sylfaen" w:hAnsi="Sylfaen"/>
          <w:lang w:val="hy-AM"/>
        </w:rPr>
      </w:pPr>
      <w:r w:rsidRPr="001F7B9C">
        <w:rPr>
          <w:rFonts w:ascii="Sylfaen" w:hAnsi="Sylfaen"/>
          <w:lang w:val="hy-AM"/>
        </w:rPr>
        <w:t>* Подрядчик выполняет работы в общине Гарни Котайкской области РА.</w:t>
      </w:r>
    </w:p>
    <w:p w:rsidR="001F7B9C" w:rsidRPr="001F7B9C" w:rsidRDefault="001F7B9C" w:rsidP="001F7B9C">
      <w:pPr>
        <w:widowControl w:val="0"/>
        <w:jc w:val="both"/>
        <w:rPr>
          <w:rFonts w:ascii="Sylfaen" w:hAnsi="Sylfaen"/>
          <w:lang w:val="hy-AM"/>
        </w:rPr>
      </w:pPr>
      <w:r w:rsidRPr="001F7B9C">
        <w:rPr>
          <w:rFonts w:ascii="Sylfaen" w:hAnsi="Sylfaen"/>
          <w:lang w:val="hy-AM"/>
        </w:rPr>
        <w:t>**&lt;О наличии лицензии&gt;- Осуществление строительства в области градостроительства (за исключением работ, не требующих разрешения на строительство) по следующей сфере:</w:t>
      </w:r>
    </w:p>
    <w:p w:rsidR="001F7B9C" w:rsidRPr="001F7B9C" w:rsidRDefault="001F7B9C" w:rsidP="001F7B9C">
      <w:pPr>
        <w:widowControl w:val="0"/>
        <w:ind w:left="142" w:hanging="142"/>
        <w:rPr>
          <w:rFonts w:ascii="Sylfaen" w:hAnsi="Sylfaen"/>
          <w:lang w:val="hy-AM"/>
        </w:rPr>
      </w:pPr>
      <w:r w:rsidRPr="001F7B9C">
        <w:rPr>
          <w:rFonts w:ascii="Sylfaen" w:hAnsi="Sylfaen"/>
          <w:lang w:val="hy-AM"/>
        </w:rPr>
        <w:t>• жилые, общественные, промышленные.</w:t>
      </w:r>
    </w:p>
    <w:p w:rsidR="001F7B9C" w:rsidRPr="001F7B9C" w:rsidRDefault="001F7B9C" w:rsidP="001F7B9C">
      <w:pPr>
        <w:widowControl w:val="0"/>
        <w:ind w:left="142" w:hanging="142"/>
        <w:rPr>
          <w:rFonts w:ascii="Sylfaen" w:hAnsi="Sylfaen"/>
          <w:lang w:val="hy-AM"/>
        </w:rPr>
      </w:pPr>
      <w:r w:rsidRPr="001F7B9C">
        <w:rPr>
          <w:rFonts w:ascii="Sylfaen" w:hAnsi="Sylfaen"/>
          <w:lang w:val="hy-AM"/>
        </w:rPr>
        <w:t>• транспорт</w:t>
      </w:r>
    </w:p>
    <w:p w:rsidR="00BB28C8" w:rsidRDefault="001F7B9C" w:rsidP="001F7B9C">
      <w:pPr>
        <w:widowControl w:val="0"/>
        <w:ind w:left="142" w:hanging="142"/>
        <w:rPr>
          <w:rFonts w:ascii="Sylfaen" w:hAnsi="Sylfaen"/>
          <w:lang w:val="hy-AM"/>
        </w:rPr>
      </w:pPr>
      <w:r w:rsidRPr="001F7B9C">
        <w:rPr>
          <w:rFonts w:ascii="Sylfaen" w:hAnsi="Sylfaen"/>
          <w:lang w:val="hy-AM"/>
        </w:rPr>
        <w:t>• гидравлический</w:t>
      </w:r>
    </w:p>
    <w:p w:rsidR="001F7B9C" w:rsidRPr="001F7B9C" w:rsidRDefault="001F7B9C" w:rsidP="001F7B9C">
      <w:pPr>
        <w:widowControl w:val="0"/>
        <w:ind w:left="142" w:hanging="142"/>
        <w:rPr>
          <w:rFonts w:ascii="Sylfaen" w:hAnsi="Sylfaen"/>
          <w:lang w:val="hy-AM"/>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1F7B9C" w:rsidRDefault="00BB28C8" w:rsidP="003D2146">
            <w:pPr>
              <w:widowControl w:val="0"/>
              <w:ind w:firstLine="34"/>
              <w:jc w:val="center"/>
              <w:rPr>
                <w:rFonts w:ascii="GHEA Grapalat" w:hAnsi="GHEA Grapalat"/>
              </w:rPr>
            </w:pPr>
            <w:r w:rsidRPr="001F7B9C">
              <w:rPr>
                <w:rFonts w:ascii="GHEA Grapalat" w:hAnsi="GHEA Grapalat"/>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DD4D8E">
      <w:pPr>
        <w:widowControl w:val="0"/>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Pr="009F3DC7" w:rsidRDefault="00CF1346" w:rsidP="00DD4D8E">
      <w:pPr>
        <w:widowControl w:val="0"/>
        <w:ind w:firstLine="567"/>
        <w:jc w:val="center"/>
        <w:rPr>
          <w:rFonts w:ascii="GHEA Grapalat" w:hAnsi="GHEA Grapalat"/>
          <w:b/>
        </w:rPr>
      </w:pPr>
      <w:r w:rsidRPr="00CF1346">
        <w:rPr>
          <w:rFonts w:ascii="GHEA Grapalat" w:hAnsi="GHEA Grapalat"/>
          <w:b/>
        </w:rPr>
        <w:t>Строительство водопроводов питьевой воды, уличное освещение и работы по асфальтированию дорог в общине Гарни Котайкского марза РА</w:t>
      </w: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2694"/>
        <w:gridCol w:w="4412"/>
        <w:gridCol w:w="2551"/>
      </w:tblGrid>
      <w:tr w:rsidR="00BB28C8" w:rsidRPr="009F3DC7" w:rsidTr="00960E98">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2694"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6963"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7"/>
              <w:t>**</w:t>
            </w:r>
          </w:p>
        </w:tc>
      </w:tr>
      <w:tr w:rsidR="00BB28C8" w:rsidRPr="009F3DC7" w:rsidTr="00960E98">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2694" w:type="dxa"/>
            <w:vMerge/>
          </w:tcPr>
          <w:p w:rsidR="00BB28C8" w:rsidRPr="00517562" w:rsidRDefault="00BB28C8" w:rsidP="003D2146">
            <w:pPr>
              <w:widowControl w:val="0"/>
              <w:spacing w:after="120"/>
              <w:rPr>
                <w:rFonts w:ascii="GHEA Grapalat" w:hAnsi="GHEA Grapalat"/>
                <w:sz w:val="20"/>
                <w:szCs w:val="20"/>
              </w:rPr>
            </w:pPr>
          </w:p>
        </w:tc>
        <w:tc>
          <w:tcPr>
            <w:tcW w:w="4412"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551"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960E98" w:rsidRPr="009F3DC7" w:rsidTr="00960E98">
        <w:trPr>
          <w:trHeight w:val="586"/>
          <w:jc w:val="center"/>
        </w:trPr>
        <w:tc>
          <w:tcPr>
            <w:tcW w:w="816" w:type="dxa"/>
            <w:vAlign w:val="center"/>
          </w:tcPr>
          <w:p w:rsidR="00960E98" w:rsidRPr="00517562" w:rsidRDefault="00960E98" w:rsidP="00960E98">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2694" w:type="dxa"/>
            <w:vAlign w:val="center"/>
          </w:tcPr>
          <w:p w:rsidR="00960E98" w:rsidRPr="00F56380" w:rsidRDefault="00960E98" w:rsidP="00960E98">
            <w:pPr>
              <w:pStyle w:val="23"/>
              <w:widowControl w:val="0"/>
              <w:spacing w:after="120" w:line="240" w:lineRule="auto"/>
              <w:ind w:firstLine="0"/>
              <w:rPr>
                <w:rFonts w:ascii="GHEA Grapalat" w:hAnsi="GHEA Grapalat"/>
              </w:rPr>
            </w:pPr>
            <w:r w:rsidRPr="00F56380">
              <w:rPr>
                <w:rFonts w:ascii="GHEA Grapalat" w:hAnsi="GHEA Grapalat"/>
              </w:rPr>
              <w:t>Работы по строительству линий питьевой воды общины Гарни</w:t>
            </w:r>
          </w:p>
        </w:tc>
        <w:tc>
          <w:tcPr>
            <w:tcW w:w="4412" w:type="dxa"/>
          </w:tcPr>
          <w:p w:rsidR="00960E98" w:rsidRDefault="00960E98" w:rsidP="00960E98">
            <w:r w:rsidRPr="00FB32DA">
              <w:t>при наличии финансовых средств - со дня вступления в силу соглашения между сторонами</w:t>
            </w:r>
          </w:p>
        </w:tc>
        <w:tc>
          <w:tcPr>
            <w:tcW w:w="2551" w:type="dxa"/>
          </w:tcPr>
          <w:p w:rsidR="00960E98" w:rsidRDefault="00960E98" w:rsidP="00960E98">
            <w:r w:rsidRPr="003C6335">
              <w:t>530 календарных дней</w:t>
            </w:r>
          </w:p>
        </w:tc>
      </w:tr>
      <w:tr w:rsidR="00960E98" w:rsidRPr="009F3DC7" w:rsidTr="00960E98">
        <w:trPr>
          <w:trHeight w:val="586"/>
          <w:jc w:val="center"/>
        </w:trPr>
        <w:tc>
          <w:tcPr>
            <w:tcW w:w="816" w:type="dxa"/>
            <w:vAlign w:val="center"/>
          </w:tcPr>
          <w:p w:rsidR="00960E98" w:rsidRPr="00517562" w:rsidRDefault="00960E98" w:rsidP="00960E98">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2694" w:type="dxa"/>
            <w:vAlign w:val="center"/>
          </w:tcPr>
          <w:p w:rsidR="00960E98" w:rsidRPr="00F56380" w:rsidRDefault="00960E98" w:rsidP="00960E98">
            <w:pPr>
              <w:pStyle w:val="23"/>
              <w:widowControl w:val="0"/>
              <w:spacing w:after="120" w:line="240" w:lineRule="auto"/>
              <w:ind w:firstLine="0"/>
              <w:rPr>
                <w:rFonts w:ascii="GHEA Grapalat" w:hAnsi="GHEA Grapalat"/>
              </w:rPr>
            </w:pPr>
            <w:r w:rsidRPr="00F56380">
              <w:rPr>
                <w:rFonts w:ascii="GHEA Grapalat" w:hAnsi="GHEA Grapalat"/>
              </w:rPr>
              <w:t>Работы по уличному освещению общины Гарни</w:t>
            </w:r>
          </w:p>
        </w:tc>
        <w:tc>
          <w:tcPr>
            <w:tcW w:w="4412" w:type="dxa"/>
          </w:tcPr>
          <w:p w:rsidR="00960E98" w:rsidRDefault="00960E98" w:rsidP="00960E98">
            <w:r w:rsidRPr="00FB32DA">
              <w:t>при наличии финансовых средств - со дня вступления в силу соглашения между сторонами</w:t>
            </w:r>
          </w:p>
        </w:tc>
        <w:tc>
          <w:tcPr>
            <w:tcW w:w="2551" w:type="dxa"/>
          </w:tcPr>
          <w:p w:rsidR="00960E98" w:rsidRDefault="00960E98" w:rsidP="00960E98">
            <w:r w:rsidRPr="003C6335">
              <w:t>530 календарных дней</w:t>
            </w:r>
          </w:p>
        </w:tc>
      </w:tr>
      <w:tr w:rsidR="00960E98" w:rsidRPr="009F3DC7" w:rsidTr="00960E98">
        <w:trPr>
          <w:trHeight w:val="586"/>
          <w:jc w:val="center"/>
        </w:trPr>
        <w:tc>
          <w:tcPr>
            <w:tcW w:w="816" w:type="dxa"/>
            <w:vAlign w:val="center"/>
          </w:tcPr>
          <w:p w:rsidR="00960E98" w:rsidRPr="00517562" w:rsidRDefault="00960E98" w:rsidP="00960E98">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2694" w:type="dxa"/>
            <w:vAlign w:val="center"/>
          </w:tcPr>
          <w:p w:rsidR="00960E98" w:rsidRPr="00F56380" w:rsidRDefault="00960E98" w:rsidP="00960E98">
            <w:pPr>
              <w:pStyle w:val="23"/>
              <w:widowControl w:val="0"/>
              <w:spacing w:after="120" w:line="240" w:lineRule="auto"/>
              <w:ind w:firstLine="0"/>
              <w:rPr>
                <w:rFonts w:ascii="GHEA Grapalat" w:hAnsi="GHEA Grapalat"/>
              </w:rPr>
            </w:pPr>
            <w:r w:rsidRPr="00F56380">
              <w:rPr>
                <w:rFonts w:ascii="GHEA Grapalat" w:hAnsi="GHEA Grapalat"/>
              </w:rPr>
              <w:t>Асфальтирование дорог общины Гарни</w:t>
            </w:r>
          </w:p>
        </w:tc>
        <w:tc>
          <w:tcPr>
            <w:tcW w:w="4412" w:type="dxa"/>
          </w:tcPr>
          <w:p w:rsidR="00960E98" w:rsidRDefault="00960E98" w:rsidP="00960E98">
            <w:r w:rsidRPr="00FB32DA">
              <w:t>при наличии финансовых средств - со дня вступления в силу соглашения между сторонами</w:t>
            </w:r>
          </w:p>
        </w:tc>
        <w:tc>
          <w:tcPr>
            <w:tcW w:w="2551" w:type="dxa"/>
            <w:vAlign w:val="center"/>
          </w:tcPr>
          <w:p w:rsidR="00960E98" w:rsidRPr="00517562" w:rsidRDefault="00960E98" w:rsidP="00960E98">
            <w:pPr>
              <w:widowControl w:val="0"/>
              <w:spacing w:after="120"/>
              <w:rPr>
                <w:rFonts w:ascii="GHEA Grapalat" w:hAnsi="GHEA Grapalat"/>
                <w:sz w:val="20"/>
                <w:szCs w:val="20"/>
              </w:rPr>
            </w:pPr>
            <w:r>
              <w:rPr>
                <w:rFonts w:ascii="GHEA Grapalat" w:hAnsi="GHEA Grapalat"/>
                <w:sz w:val="20"/>
                <w:szCs w:val="20"/>
              </w:rPr>
              <w:t>940</w:t>
            </w:r>
            <w:r w:rsidRPr="00960E98">
              <w:rPr>
                <w:rFonts w:ascii="GHEA Grapalat" w:hAnsi="GHEA Grapalat"/>
                <w:sz w:val="20"/>
                <w:szCs w:val="20"/>
              </w:rPr>
              <w:t xml:space="preserve"> календарных дней</w:t>
            </w:r>
          </w:p>
        </w:tc>
      </w:tr>
      <w:tr w:rsidR="00960E98" w:rsidRPr="009F3DC7" w:rsidTr="00960E98">
        <w:trPr>
          <w:trHeight w:val="586"/>
          <w:jc w:val="center"/>
        </w:trPr>
        <w:tc>
          <w:tcPr>
            <w:tcW w:w="816" w:type="dxa"/>
            <w:vAlign w:val="center"/>
          </w:tcPr>
          <w:p w:rsidR="00960E98" w:rsidRPr="00517562" w:rsidRDefault="00960E98" w:rsidP="00960E98">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2694" w:type="dxa"/>
            <w:vAlign w:val="center"/>
          </w:tcPr>
          <w:p w:rsidR="00960E98" w:rsidRPr="00F56380" w:rsidRDefault="00960E98" w:rsidP="00960E98">
            <w:pPr>
              <w:pStyle w:val="23"/>
              <w:widowControl w:val="0"/>
              <w:spacing w:after="120" w:line="240" w:lineRule="auto"/>
              <w:ind w:firstLine="0"/>
              <w:rPr>
                <w:rFonts w:ascii="GHEA Grapalat" w:hAnsi="GHEA Grapalat"/>
              </w:rPr>
            </w:pPr>
            <w:r w:rsidRPr="00F56380">
              <w:rPr>
                <w:rFonts w:ascii="GHEA Grapalat" w:hAnsi="GHEA Grapalat"/>
              </w:rPr>
              <w:t>Асфальтирование дорог общины Гарни</w:t>
            </w:r>
          </w:p>
        </w:tc>
        <w:tc>
          <w:tcPr>
            <w:tcW w:w="4412" w:type="dxa"/>
          </w:tcPr>
          <w:p w:rsidR="00960E98" w:rsidRDefault="00960E98" w:rsidP="00960E98">
            <w:r w:rsidRPr="00FB32DA">
              <w:t>при наличии финансовых средств - со дня вступления в силу соглашения между сторонами</w:t>
            </w:r>
          </w:p>
        </w:tc>
        <w:tc>
          <w:tcPr>
            <w:tcW w:w="2551" w:type="dxa"/>
            <w:vAlign w:val="center"/>
          </w:tcPr>
          <w:p w:rsidR="00960E98" w:rsidRPr="00517562" w:rsidRDefault="00960E98" w:rsidP="00960E98">
            <w:pPr>
              <w:widowControl w:val="0"/>
              <w:spacing w:after="120"/>
              <w:rPr>
                <w:rFonts w:ascii="GHEA Grapalat" w:hAnsi="GHEA Grapalat"/>
                <w:sz w:val="20"/>
                <w:szCs w:val="20"/>
              </w:rPr>
            </w:pPr>
            <w:r w:rsidRPr="00960E98">
              <w:rPr>
                <w:rFonts w:ascii="GHEA Grapalat" w:hAnsi="GHEA Grapalat"/>
                <w:sz w:val="20"/>
                <w:szCs w:val="20"/>
              </w:rPr>
              <w:t>530 календарных дней</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af2"/>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DD4D8E" w:rsidRDefault="00DD4D8E" w:rsidP="00DD4D8E">
      <w:pPr>
        <w:widowControl w:val="0"/>
        <w:spacing w:after="160" w:line="360" w:lineRule="auto"/>
        <w:rPr>
          <w:rFonts w:ascii="GHEA Grapalat" w:hAnsi="GHEA Grapalat"/>
        </w:rPr>
      </w:pPr>
    </w:p>
    <w:p w:rsidR="00BB28C8" w:rsidRPr="00DD4D8E" w:rsidRDefault="00BB28C8" w:rsidP="00DD4D8E">
      <w:pPr>
        <w:widowControl w:val="0"/>
        <w:jc w:val="right"/>
        <w:rPr>
          <w:rFonts w:ascii="GHEA Grapalat" w:hAnsi="GHEA Grapalat"/>
          <w:i/>
        </w:rPr>
      </w:pPr>
      <w:r w:rsidRPr="009F3DC7">
        <w:rPr>
          <w:rFonts w:ascii="GHEA Grapalat" w:hAnsi="GHEA Grapalat"/>
          <w:i/>
        </w:rPr>
        <w:t>Приложение № 3</w:t>
      </w:r>
    </w:p>
    <w:p w:rsidR="00DD4D8E" w:rsidRDefault="00BB28C8" w:rsidP="00DD4D8E">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DD4D8E" w:rsidRPr="00DD4D8E" w:rsidRDefault="00DD4D8E" w:rsidP="00DD4D8E">
      <w:pPr>
        <w:widowControl w:val="0"/>
        <w:ind w:firstLine="567"/>
        <w:jc w:val="right"/>
        <w:rPr>
          <w:rFonts w:ascii="GHEA Grapalat" w:hAnsi="GHEA Grapalat" w:cs="Sylfaen"/>
          <w:i/>
        </w:rPr>
      </w:pPr>
    </w:p>
    <w:p w:rsidR="00DD4D8E" w:rsidRDefault="00BB28C8" w:rsidP="00DD4D8E">
      <w:pPr>
        <w:widowControl w:val="0"/>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8"/>
        <w:t>*</w:t>
      </w:r>
    </w:p>
    <w:p w:rsidR="00BB28C8" w:rsidRPr="00DD4D8E" w:rsidRDefault="00BB28C8" w:rsidP="00DD4D8E">
      <w:pPr>
        <w:widowControl w:val="0"/>
        <w:ind w:firstLine="567"/>
        <w:jc w:val="right"/>
        <w:rPr>
          <w:rFonts w:ascii="GHEA Grapalat" w:hAnsi="GHEA Grapalat"/>
          <w:lang w:val="en-US"/>
        </w:rPr>
      </w:pPr>
      <w:r w:rsidRPr="009F3DC7">
        <w:rPr>
          <w:rFonts w:ascii="GHEA Grapalat" w:hAnsi="GHEA Grapalat"/>
        </w:rPr>
        <w:lastRenderedPageBreak/>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43"/>
        <w:gridCol w:w="1014"/>
        <w:gridCol w:w="582"/>
        <w:gridCol w:w="700"/>
        <w:gridCol w:w="431"/>
        <w:gridCol w:w="556"/>
        <w:gridCol w:w="436"/>
        <w:gridCol w:w="515"/>
        <w:gridCol w:w="477"/>
        <w:gridCol w:w="531"/>
        <w:gridCol w:w="729"/>
        <w:gridCol w:w="663"/>
        <w:gridCol w:w="594"/>
        <w:gridCol w:w="644"/>
        <w:gridCol w:w="581"/>
      </w:tblGrid>
      <w:tr w:rsidR="00BB28C8" w:rsidRPr="00685FDC" w:rsidTr="00DD4D8E">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DD4D8E">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43"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4"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29"/>
              <w:t>**</w:t>
            </w:r>
          </w:p>
        </w:tc>
      </w:tr>
      <w:tr w:rsidR="00BB28C8" w:rsidRPr="00685FDC" w:rsidTr="00DD4D8E">
        <w:trPr>
          <w:cantSplit/>
          <w:trHeight w:val="482"/>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43" w:type="dxa"/>
          </w:tcPr>
          <w:p w:rsidR="00BB28C8" w:rsidRPr="00685FDC" w:rsidRDefault="00BB28C8" w:rsidP="003D2146">
            <w:pPr>
              <w:widowControl w:val="0"/>
              <w:spacing w:after="120"/>
              <w:jc w:val="center"/>
              <w:rPr>
                <w:rFonts w:ascii="GHEA Grapalat" w:hAnsi="GHEA Grapalat"/>
                <w:sz w:val="14"/>
                <w:szCs w:val="16"/>
              </w:rPr>
            </w:pPr>
          </w:p>
        </w:tc>
        <w:tc>
          <w:tcPr>
            <w:tcW w:w="1014"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DD4D8E" w:rsidRPr="00685FDC" w:rsidTr="00DD4D8E">
        <w:trPr>
          <w:cantSplit/>
          <w:trHeight w:val="1134"/>
          <w:jc w:val="center"/>
        </w:trPr>
        <w:tc>
          <w:tcPr>
            <w:tcW w:w="1259" w:type="dxa"/>
            <w:vAlign w:val="center"/>
          </w:tcPr>
          <w:p w:rsidR="00DD4D8E" w:rsidRPr="00DC2F92" w:rsidRDefault="00DD4D8E" w:rsidP="00DD4D8E">
            <w:pPr>
              <w:jc w:val="center"/>
              <w:rPr>
                <w:rFonts w:ascii="GHEA Grapalat" w:hAnsi="GHEA Grapalat"/>
                <w:sz w:val="20"/>
              </w:rPr>
            </w:pPr>
            <w:r>
              <w:rPr>
                <w:rFonts w:ascii="GHEA Grapalat" w:hAnsi="GHEA Grapalat"/>
                <w:sz w:val="20"/>
              </w:rPr>
              <w:t>1</w:t>
            </w:r>
          </w:p>
        </w:tc>
        <w:tc>
          <w:tcPr>
            <w:tcW w:w="1243" w:type="dxa"/>
            <w:vAlign w:val="center"/>
          </w:tcPr>
          <w:p w:rsidR="00DD4D8E" w:rsidRDefault="00DD4D8E" w:rsidP="00DD4D8E">
            <w:pPr>
              <w:jc w:val="center"/>
              <w:rPr>
                <w:rFonts w:ascii="Calibri" w:hAnsi="Calibri" w:cs="Calibri"/>
                <w:sz w:val="22"/>
                <w:szCs w:val="22"/>
              </w:rPr>
            </w:pPr>
            <w:r>
              <w:rPr>
                <w:rFonts w:ascii="Calibri" w:hAnsi="Calibri" w:cs="Calibri"/>
                <w:sz w:val="22"/>
                <w:szCs w:val="22"/>
              </w:rPr>
              <w:t>45231132</w:t>
            </w:r>
          </w:p>
          <w:p w:rsidR="00DD4D8E" w:rsidRPr="00E6597C" w:rsidRDefault="00DD4D8E" w:rsidP="00DD4D8E">
            <w:pPr>
              <w:jc w:val="center"/>
              <w:rPr>
                <w:rFonts w:ascii="GHEA Grapalat" w:hAnsi="GHEA Grapalat"/>
                <w:sz w:val="20"/>
                <w:lang w:val="es-ES"/>
              </w:rPr>
            </w:pPr>
          </w:p>
        </w:tc>
        <w:tc>
          <w:tcPr>
            <w:tcW w:w="1014" w:type="dxa"/>
            <w:vAlign w:val="center"/>
          </w:tcPr>
          <w:p w:rsidR="00DD4D8E" w:rsidRPr="00DD4D8E" w:rsidRDefault="00DD4D8E" w:rsidP="00DD4D8E">
            <w:pPr>
              <w:pStyle w:val="23"/>
              <w:widowControl w:val="0"/>
              <w:spacing w:after="120" w:line="240" w:lineRule="auto"/>
              <w:ind w:firstLine="0"/>
              <w:rPr>
                <w:rFonts w:ascii="GHEA Grapalat" w:hAnsi="GHEA Grapalat"/>
                <w:sz w:val="16"/>
                <w:szCs w:val="16"/>
              </w:rPr>
            </w:pPr>
            <w:r w:rsidRPr="00DD4D8E">
              <w:rPr>
                <w:rFonts w:ascii="GHEA Grapalat" w:hAnsi="GHEA Grapalat"/>
                <w:sz w:val="16"/>
                <w:szCs w:val="16"/>
              </w:rPr>
              <w:t>Работы по строительству линий питьевой воды общины Гарни</w:t>
            </w:r>
          </w:p>
        </w:tc>
        <w:tc>
          <w:tcPr>
            <w:tcW w:w="582" w:type="dxa"/>
            <w:vAlign w:val="center"/>
          </w:tcPr>
          <w:p w:rsidR="00DD4D8E" w:rsidRPr="00685FDC" w:rsidRDefault="00DD4D8E" w:rsidP="00DD4D8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DD4D8E" w:rsidRPr="00685FDC" w:rsidRDefault="00DD4D8E" w:rsidP="00DD4D8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DD4D8E" w:rsidRPr="00685FDC" w:rsidRDefault="00DD4D8E" w:rsidP="00DD4D8E">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r w:rsidR="00DD4D8E" w:rsidRPr="00DD4D8E" w:rsidTr="00DD4D8E">
        <w:trPr>
          <w:cantSplit/>
          <w:trHeight w:val="1134"/>
          <w:jc w:val="center"/>
        </w:trPr>
        <w:tc>
          <w:tcPr>
            <w:tcW w:w="1259" w:type="dxa"/>
            <w:vAlign w:val="center"/>
          </w:tcPr>
          <w:p w:rsidR="00DD4D8E" w:rsidRPr="00DC2F92" w:rsidRDefault="00DD4D8E" w:rsidP="00DD4D8E">
            <w:pPr>
              <w:jc w:val="center"/>
              <w:rPr>
                <w:rFonts w:ascii="GHEA Grapalat" w:hAnsi="GHEA Grapalat"/>
                <w:sz w:val="20"/>
              </w:rPr>
            </w:pPr>
            <w:r>
              <w:rPr>
                <w:rFonts w:ascii="GHEA Grapalat" w:hAnsi="GHEA Grapalat"/>
                <w:sz w:val="20"/>
              </w:rPr>
              <w:t>2</w:t>
            </w:r>
          </w:p>
        </w:tc>
        <w:tc>
          <w:tcPr>
            <w:tcW w:w="1243" w:type="dxa"/>
            <w:vAlign w:val="center"/>
          </w:tcPr>
          <w:p w:rsidR="00DD4D8E" w:rsidRDefault="00DD4D8E" w:rsidP="00DD4D8E">
            <w:pPr>
              <w:jc w:val="center"/>
              <w:rPr>
                <w:rFonts w:ascii="Calibri" w:hAnsi="Calibri" w:cs="Calibri"/>
                <w:sz w:val="22"/>
                <w:szCs w:val="22"/>
              </w:rPr>
            </w:pPr>
            <w:r>
              <w:rPr>
                <w:rFonts w:ascii="Calibri" w:hAnsi="Calibri" w:cs="Calibri"/>
                <w:sz w:val="22"/>
                <w:szCs w:val="22"/>
              </w:rPr>
              <w:t>45311138</w:t>
            </w:r>
          </w:p>
          <w:p w:rsidR="00DD4D8E" w:rsidRPr="00E6597C" w:rsidRDefault="00DD4D8E" w:rsidP="00DD4D8E">
            <w:pPr>
              <w:jc w:val="center"/>
              <w:rPr>
                <w:rFonts w:ascii="GHEA Grapalat" w:hAnsi="GHEA Grapalat"/>
                <w:sz w:val="20"/>
                <w:lang w:val="es-ES"/>
              </w:rPr>
            </w:pPr>
          </w:p>
        </w:tc>
        <w:tc>
          <w:tcPr>
            <w:tcW w:w="1014" w:type="dxa"/>
            <w:vAlign w:val="center"/>
          </w:tcPr>
          <w:p w:rsidR="00DD4D8E" w:rsidRPr="00DD4D8E" w:rsidRDefault="00DD4D8E" w:rsidP="00DD4D8E">
            <w:pPr>
              <w:pStyle w:val="23"/>
              <w:widowControl w:val="0"/>
              <w:spacing w:after="120" w:line="240" w:lineRule="auto"/>
              <w:ind w:firstLine="0"/>
              <w:rPr>
                <w:rFonts w:ascii="GHEA Grapalat" w:hAnsi="GHEA Grapalat"/>
                <w:sz w:val="16"/>
                <w:szCs w:val="16"/>
              </w:rPr>
            </w:pPr>
            <w:r w:rsidRPr="00DD4D8E">
              <w:rPr>
                <w:rFonts w:ascii="GHEA Grapalat" w:hAnsi="GHEA Grapalat"/>
                <w:sz w:val="16"/>
                <w:szCs w:val="16"/>
              </w:rPr>
              <w:t>Работы по уличному освещению общины Гарни</w:t>
            </w:r>
          </w:p>
        </w:tc>
        <w:tc>
          <w:tcPr>
            <w:tcW w:w="582" w:type="dxa"/>
            <w:vAlign w:val="center"/>
          </w:tcPr>
          <w:p w:rsidR="00DD4D8E" w:rsidRPr="00685FDC" w:rsidRDefault="00DD4D8E" w:rsidP="00DD4D8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DD4D8E" w:rsidRPr="00685FDC" w:rsidRDefault="00DD4D8E" w:rsidP="00DD4D8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DD4D8E" w:rsidRPr="00685FDC" w:rsidRDefault="00DD4D8E" w:rsidP="00DD4D8E">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r w:rsidR="00DD4D8E" w:rsidRPr="00685FDC" w:rsidTr="00DD4D8E">
        <w:trPr>
          <w:cantSplit/>
          <w:trHeight w:val="1134"/>
          <w:jc w:val="center"/>
        </w:trPr>
        <w:tc>
          <w:tcPr>
            <w:tcW w:w="1259" w:type="dxa"/>
            <w:vAlign w:val="center"/>
          </w:tcPr>
          <w:p w:rsidR="00DD4D8E" w:rsidRPr="00DC2F92" w:rsidRDefault="00DD4D8E" w:rsidP="00DD4D8E">
            <w:pPr>
              <w:jc w:val="center"/>
              <w:rPr>
                <w:rFonts w:ascii="GHEA Grapalat" w:hAnsi="GHEA Grapalat"/>
                <w:sz w:val="20"/>
              </w:rPr>
            </w:pPr>
            <w:r>
              <w:rPr>
                <w:rFonts w:ascii="GHEA Grapalat" w:hAnsi="GHEA Grapalat"/>
                <w:sz w:val="20"/>
              </w:rPr>
              <w:t>3</w:t>
            </w:r>
          </w:p>
        </w:tc>
        <w:tc>
          <w:tcPr>
            <w:tcW w:w="1243" w:type="dxa"/>
            <w:vAlign w:val="center"/>
          </w:tcPr>
          <w:p w:rsidR="00DD4D8E" w:rsidRPr="00DC2F92" w:rsidRDefault="00DD4D8E" w:rsidP="00DD4D8E">
            <w:pPr>
              <w:jc w:val="center"/>
              <w:rPr>
                <w:rFonts w:ascii="GHEA Grapalat" w:hAnsi="GHEA Grapalat"/>
                <w:sz w:val="20"/>
              </w:rPr>
            </w:pPr>
            <w:r>
              <w:rPr>
                <w:rFonts w:ascii="Calibri" w:hAnsi="Calibri" w:cs="Calibri"/>
                <w:sz w:val="22"/>
                <w:szCs w:val="22"/>
              </w:rPr>
              <w:t>45231187-1</w:t>
            </w:r>
          </w:p>
        </w:tc>
        <w:tc>
          <w:tcPr>
            <w:tcW w:w="1014" w:type="dxa"/>
            <w:vAlign w:val="center"/>
          </w:tcPr>
          <w:p w:rsidR="00DD4D8E" w:rsidRPr="00DD4D8E" w:rsidRDefault="00DD4D8E" w:rsidP="00DD4D8E">
            <w:pPr>
              <w:pStyle w:val="23"/>
              <w:widowControl w:val="0"/>
              <w:spacing w:after="120" w:line="240" w:lineRule="auto"/>
              <w:ind w:firstLine="0"/>
              <w:rPr>
                <w:rFonts w:ascii="GHEA Grapalat" w:hAnsi="GHEA Grapalat"/>
                <w:sz w:val="16"/>
                <w:szCs w:val="16"/>
              </w:rPr>
            </w:pPr>
            <w:r w:rsidRPr="00DD4D8E">
              <w:rPr>
                <w:rFonts w:ascii="GHEA Grapalat" w:hAnsi="GHEA Grapalat"/>
                <w:sz w:val="16"/>
                <w:szCs w:val="16"/>
              </w:rPr>
              <w:t>Асфальтирование дорог общины Гарни</w:t>
            </w:r>
          </w:p>
        </w:tc>
        <w:tc>
          <w:tcPr>
            <w:tcW w:w="582" w:type="dxa"/>
            <w:vAlign w:val="center"/>
          </w:tcPr>
          <w:p w:rsidR="00DD4D8E" w:rsidRPr="00685FDC" w:rsidRDefault="00DD4D8E" w:rsidP="00DD4D8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DD4D8E" w:rsidRPr="00685FDC" w:rsidRDefault="00DD4D8E" w:rsidP="00DD4D8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DD4D8E" w:rsidRPr="00685FDC" w:rsidRDefault="00DD4D8E" w:rsidP="00DD4D8E">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r w:rsidR="00DD4D8E" w:rsidRPr="00685FDC" w:rsidTr="00DD4D8E">
        <w:trPr>
          <w:cantSplit/>
          <w:trHeight w:val="1134"/>
          <w:jc w:val="center"/>
        </w:trPr>
        <w:tc>
          <w:tcPr>
            <w:tcW w:w="1259" w:type="dxa"/>
            <w:vAlign w:val="center"/>
          </w:tcPr>
          <w:p w:rsidR="00DD4D8E" w:rsidRPr="00DC2F92" w:rsidRDefault="00DD4D8E" w:rsidP="00DD4D8E">
            <w:pPr>
              <w:jc w:val="center"/>
              <w:rPr>
                <w:rFonts w:ascii="GHEA Grapalat" w:hAnsi="GHEA Grapalat"/>
                <w:sz w:val="20"/>
              </w:rPr>
            </w:pPr>
            <w:r>
              <w:rPr>
                <w:rFonts w:ascii="GHEA Grapalat" w:hAnsi="GHEA Grapalat"/>
                <w:sz w:val="20"/>
              </w:rPr>
              <w:t>4</w:t>
            </w:r>
          </w:p>
        </w:tc>
        <w:tc>
          <w:tcPr>
            <w:tcW w:w="1243" w:type="dxa"/>
            <w:vAlign w:val="center"/>
          </w:tcPr>
          <w:p w:rsidR="00DD4D8E" w:rsidRPr="00DC2F92" w:rsidRDefault="00DD4D8E" w:rsidP="00DD4D8E">
            <w:pPr>
              <w:jc w:val="center"/>
              <w:rPr>
                <w:rFonts w:ascii="GHEA Grapalat" w:hAnsi="GHEA Grapalat"/>
                <w:sz w:val="20"/>
              </w:rPr>
            </w:pPr>
            <w:r>
              <w:rPr>
                <w:rFonts w:ascii="Calibri" w:hAnsi="Calibri" w:cs="Calibri"/>
                <w:sz w:val="22"/>
                <w:szCs w:val="22"/>
              </w:rPr>
              <w:t>45231187-2</w:t>
            </w:r>
          </w:p>
        </w:tc>
        <w:tc>
          <w:tcPr>
            <w:tcW w:w="1014" w:type="dxa"/>
            <w:vAlign w:val="center"/>
          </w:tcPr>
          <w:p w:rsidR="00DD4D8E" w:rsidRPr="00DD4D8E" w:rsidRDefault="00DD4D8E" w:rsidP="00DD4D8E">
            <w:pPr>
              <w:pStyle w:val="23"/>
              <w:widowControl w:val="0"/>
              <w:spacing w:after="120" w:line="240" w:lineRule="auto"/>
              <w:ind w:firstLine="0"/>
              <w:rPr>
                <w:rFonts w:ascii="GHEA Grapalat" w:hAnsi="GHEA Grapalat"/>
                <w:sz w:val="16"/>
                <w:szCs w:val="16"/>
              </w:rPr>
            </w:pPr>
            <w:r w:rsidRPr="00DD4D8E">
              <w:rPr>
                <w:rFonts w:ascii="GHEA Grapalat" w:hAnsi="GHEA Grapalat"/>
                <w:sz w:val="16"/>
                <w:szCs w:val="16"/>
              </w:rPr>
              <w:t>Асфальтирование дорог общины Гарни</w:t>
            </w:r>
          </w:p>
        </w:tc>
        <w:tc>
          <w:tcPr>
            <w:tcW w:w="582" w:type="dxa"/>
            <w:vAlign w:val="center"/>
          </w:tcPr>
          <w:p w:rsidR="00DD4D8E" w:rsidRPr="00685FDC" w:rsidRDefault="00DD4D8E" w:rsidP="00DD4D8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DD4D8E" w:rsidRPr="00685FDC" w:rsidRDefault="00DD4D8E" w:rsidP="00DD4D8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DD4D8E" w:rsidRPr="00685FDC" w:rsidRDefault="00DD4D8E" w:rsidP="00DD4D8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DD4D8E" w:rsidRPr="00685FDC" w:rsidRDefault="00DD4D8E" w:rsidP="00DD4D8E">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tbl>
      <w:tblPr>
        <w:tblpPr w:leftFromText="180" w:rightFromText="180" w:vertAnchor="text" w:horzAnchor="margin" w:tblpY="131"/>
        <w:tblW w:w="9639" w:type="dxa"/>
        <w:tblLayout w:type="fixed"/>
        <w:tblLook w:val="0000"/>
      </w:tblPr>
      <w:tblGrid>
        <w:gridCol w:w="4536"/>
        <w:gridCol w:w="760"/>
        <w:gridCol w:w="4343"/>
      </w:tblGrid>
      <w:tr w:rsidR="00DD4D8E" w:rsidRPr="009F3DC7" w:rsidTr="00DD4D8E">
        <w:tc>
          <w:tcPr>
            <w:tcW w:w="4536" w:type="dxa"/>
          </w:tcPr>
          <w:p w:rsidR="00DD4D8E" w:rsidRPr="009F3DC7" w:rsidRDefault="00DD4D8E" w:rsidP="00DD4D8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DD4D8E" w:rsidRPr="00685FDC" w:rsidRDefault="00DD4D8E" w:rsidP="00DD4D8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DD4D8E" w:rsidRPr="009F3DC7" w:rsidRDefault="00DD4D8E" w:rsidP="00DD4D8E">
            <w:pPr>
              <w:widowControl w:val="0"/>
              <w:spacing w:after="160" w:line="360" w:lineRule="auto"/>
              <w:jc w:val="center"/>
              <w:rPr>
                <w:rFonts w:ascii="GHEA Grapalat" w:hAnsi="GHEA Grapalat"/>
              </w:rPr>
            </w:pPr>
            <w:r w:rsidRPr="009F3DC7">
              <w:rPr>
                <w:rFonts w:ascii="GHEA Grapalat" w:hAnsi="GHEA Grapalat"/>
              </w:rPr>
              <w:t>/подпись/</w:t>
            </w:r>
          </w:p>
          <w:p w:rsidR="00DD4D8E" w:rsidRPr="009F3DC7" w:rsidRDefault="00DD4D8E" w:rsidP="00DD4D8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DD4D8E" w:rsidRPr="009F3DC7" w:rsidRDefault="00DD4D8E" w:rsidP="00DD4D8E">
            <w:pPr>
              <w:widowControl w:val="0"/>
              <w:spacing w:after="160" w:line="360" w:lineRule="auto"/>
              <w:jc w:val="center"/>
              <w:rPr>
                <w:rFonts w:ascii="GHEA Grapalat" w:hAnsi="GHEA Grapalat"/>
              </w:rPr>
            </w:pPr>
          </w:p>
        </w:tc>
        <w:tc>
          <w:tcPr>
            <w:tcW w:w="4343" w:type="dxa"/>
          </w:tcPr>
          <w:p w:rsidR="00DD4D8E" w:rsidRPr="009F3DC7" w:rsidRDefault="00DD4D8E" w:rsidP="00DD4D8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DD4D8E" w:rsidRPr="00685FDC" w:rsidRDefault="00DD4D8E" w:rsidP="00DD4D8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DD4D8E" w:rsidRPr="009F3DC7" w:rsidRDefault="00DD4D8E" w:rsidP="00DD4D8E">
            <w:pPr>
              <w:widowControl w:val="0"/>
              <w:spacing w:after="160" w:line="360" w:lineRule="auto"/>
              <w:jc w:val="center"/>
              <w:rPr>
                <w:rFonts w:ascii="GHEA Grapalat" w:hAnsi="GHEA Grapalat"/>
              </w:rPr>
            </w:pPr>
            <w:r w:rsidRPr="009F3DC7">
              <w:rPr>
                <w:rFonts w:ascii="GHEA Grapalat" w:hAnsi="GHEA Grapalat"/>
              </w:rPr>
              <w:t>/подпись/</w:t>
            </w:r>
          </w:p>
          <w:p w:rsidR="00DD4D8E" w:rsidRPr="009F3DC7" w:rsidRDefault="00DD4D8E" w:rsidP="00DD4D8E">
            <w:pPr>
              <w:widowControl w:val="0"/>
              <w:spacing w:after="160" w:line="360" w:lineRule="auto"/>
              <w:jc w:val="center"/>
              <w:rPr>
                <w:rFonts w:ascii="GHEA Grapalat" w:hAnsi="GHEA Grapalat"/>
              </w:rPr>
            </w:pPr>
            <w:r w:rsidRPr="009F3DC7">
              <w:rPr>
                <w:rFonts w:ascii="GHEA Grapalat" w:hAnsi="GHEA Grapalat"/>
              </w:rPr>
              <w:t>М. П.</w:t>
            </w:r>
          </w:p>
        </w:tc>
      </w:tr>
    </w:tbl>
    <w:p w:rsidR="00DD4D8E" w:rsidRPr="009F3DC7" w:rsidRDefault="00DD4D8E" w:rsidP="00DD4D8E">
      <w:pPr>
        <w:widowControl w:val="0"/>
        <w:spacing w:after="160" w:line="360" w:lineRule="auto"/>
        <w:rPr>
          <w:rFonts w:ascii="GHEA Grapalat" w:hAnsi="GHEA Grapalat"/>
        </w:rPr>
        <w:sectPr w:rsidR="00DD4D8E" w:rsidRPr="009F3DC7"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DD4D8E">
      <w:pPr>
        <w:widowControl w:val="0"/>
        <w:spacing w:after="160" w:line="360" w:lineRule="auto"/>
        <w:jc w:val="right"/>
        <w:rPr>
          <w:rFonts w:ascii="GHEA Grapalat" w:hAnsi="GHEA Grapalat" w:cs="Arial"/>
          <w:i/>
        </w:rPr>
      </w:pPr>
      <w:bookmarkStart w:id="20" w:name="_GoBack"/>
      <w:r w:rsidRPr="009F3DC7">
        <w:rPr>
          <w:rFonts w:ascii="GHEA Grapalat" w:hAnsi="GHEA Grapalat"/>
          <w:i/>
        </w:rPr>
        <w:lastRenderedPageBreak/>
        <w:t>Приложение № 4</w:t>
      </w:r>
    </w:p>
    <w:bookmarkEnd w:id="20"/>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5"/>
        <w:gridCol w:w="4955"/>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48"/>
        <w:gridCol w:w="4838"/>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5"/>
        <w:gridCol w:w="47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F52" w:rsidRDefault="007E6F52">
      <w:r>
        <w:separator/>
      </w:r>
    </w:p>
  </w:endnote>
  <w:endnote w:type="continuationSeparator" w:id="1">
    <w:p w:rsidR="007E6F52" w:rsidRDefault="007E6F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001" w:usb1="00000000" w:usb2="00000000" w:usb3="00000000" w:csb0="0000009F" w:csb1="00000000"/>
  </w:font>
  <w:font w:name="GHEA Grapalat">
    <w:altName w:val="Arial Narrow"/>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6D25B6" w:rsidRPr="003E450C" w:rsidRDefault="003569F0">
        <w:pPr>
          <w:pStyle w:val="a5"/>
          <w:jc w:val="center"/>
          <w:rPr>
            <w:rFonts w:ascii="GHEA Grapalat" w:hAnsi="GHEA Grapalat"/>
            <w:sz w:val="24"/>
            <w:szCs w:val="24"/>
          </w:rPr>
        </w:pPr>
        <w:r w:rsidRPr="003E450C">
          <w:rPr>
            <w:rFonts w:ascii="GHEA Grapalat" w:hAnsi="GHEA Grapalat"/>
            <w:sz w:val="24"/>
            <w:szCs w:val="24"/>
          </w:rPr>
          <w:fldChar w:fldCharType="begin"/>
        </w:r>
        <w:r w:rsidR="006D25B6"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63172">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F52" w:rsidRDefault="007E6F52">
      <w:r>
        <w:separator/>
      </w:r>
    </w:p>
  </w:footnote>
  <w:footnote w:type="continuationSeparator" w:id="1">
    <w:p w:rsidR="007E6F52" w:rsidRDefault="007E6F52">
      <w:r>
        <w:continuationSeparator/>
      </w:r>
    </w:p>
  </w:footnote>
  <w:footnote w:id="2">
    <w:p w:rsidR="006D25B6" w:rsidRPr="00803069" w:rsidRDefault="006D25B6" w:rsidP="00541313">
      <w:pPr>
        <w:widowControl w:val="0"/>
        <w:ind w:hanging="567"/>
        <w:jc w:val="both"/>
        <w:rPr>
          <w:rFonts w:ascii="GHEA Grapalat" w:hAnsi="GHEA Grapalat"/>
          <w:i/>
          <w:sz w:val="20"/>
          <w:szCs w:val="20"/>
        </w:rPr>
      </w:pP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6D25B6" w:rsidRPr="00803069" w:rsidDel="0014408D" w:rsidRDefault="006D25B6"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6D25B6" w:rsidRPr="00803069" w:rsidRDefault="006D25B6"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6D25B6" w:rsidRPr="00803069" w:rsidRDefault="006D25B6" w:rsidP="00541313">
      <w:pPr>
        <w:widowControl w:val="0"/>
        <w:jc w:val="both"/>
        <w:rPr>
          <w:rFonts w:ascii="GHEA Grapalat" w:hAnsi="GHEA Grapalat"/>
          <w:i/>
          <w:sz w:val="20"/>
          <w:szCs w:val="20"/>
        </w:rPr>
      </w:pPr>
      <w:r w:rsidRPr="00803069">
        <w:rPr>
          <w:rFonts w:ascii="GHEA Grapalat" w:hAnsi="GHEA Grapalat"/>
          <w:i/>
          <w:sz w:val="20"/>
          <w:szCs w:val="20"/>
        </w:rPr>
        <w:t xml:space="preserve">  -закупка осуществляется в форме закупки у одного лица, обусловленная безотлагательностью.</w:t>
      </w:r>
    </w:p>
    <w:p w:rsidR="006D25B6" w:rsidRPr="00D3436F" w:rsidRDefault="006D25B6"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6D25B6" w:rsidRPr="008842CE" w:rsidRDefault="006D25B6" w:rsidP="001831C4">
      <w:pPr>
        <w:pStyle w:val="af2"/>
        <w:widowControl w:val="0"/>
        <w:jc w:val="both"/>
        <w:rPr>
          <w:rFonts w:ascii="GHEA Grapalat" w:hAnsi="GHEA Grapalat"/>
          <w:lang w:val="af-ZA"/>
        </w:rPr>
      </w:pPr>
    </w:p>
    <w:p w:rsidR="006D25B6" w:rsidRPr="008842CE" w:rsidRDefault="006D25B6" w:rsidP="008842CE">
      <w:pPr>
        <w:pStyle w:val="af2"/>
        <w:widowControl w:val="0"/>
        <w:jc w:val="both"/>
        <w:rPr>
          <w:rFonts w:ascii="GHEA Grapalat" w:hAnsi="GHEA Grapalat"/>
          <w:lang w:val="af-ZA"/>
        </w:rPr>
      </w:pPr>
    </w:p>
  </w:footnote>
  <w:footnote w:id="3">
    <w:p w:rsidR="006D25B6" w:rsidRDefault="006D25B6" w:rsidP="002B51FB">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6D25B6" w:rsidRPr="00831D6D" w:rsidRDefault="006D25B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6D25B6" w:rsidRPr="00831D6D" w:rsidRDefault="006D25B6"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rsidR="006D25B6" w:rsidRPr="00C24DBE" w:rsidRDefault="006D25B6" w:rsidP="00365501">
      <w:pPr>
        <w:pStyle w:val="af2"/>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6D25B6" w:rsidRPr="00365501" w:rsidRDefault="006D25B6" w:rsidP="00AF1F59">
      <w:pPr>
        <w:pStyle w:val="af2"/>
        <w:jc w:val="both"/>
        <w:rPr>
          <w:rFonts w:asciiTheme="minorHAnsi" w:hAnsiTheme="minorHAnsi"/>
        </w:rPr>
      </w:pPr>
    </w:p>
    <w:p w:rsidR="006D25B6" w:rsidRPr="00D3436F" w:rsidRDefault="006D25B6" w:rsidP="00AF1F59">
      <w:pPr>
        <w:pStyle w:val="af2"/>
        <w:jc w:val="both"/>
        <w:rPr>
          <w:rFonts w:ascii="GHEA Grapalat" w:hAnsi="GHEA Grapalat"/>
          <w:i/>
        </w:rPr>
      </w:pPr>
      <w:r>
        <w:rPr>
          <w:rStyle w:val="af6"/>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5B6" w:rsidRPr="000811C1" w:rsidRDefault="006D25B6">
      <w:pPr>
        <w:pStyle w:val="af2"/>
        <w:rPr>
          <w:rFonts w:asciiTheme="minorHAnsi" w:hAnsiTheme="minorHAnsi"/>
        </w:rPr>
      </w:pPr>
    </w:p>
  </w:footnote>
  <w:footnote w:id="5">
    <w:p w:rsidR="006D25B6" w:rsidRPr="00810F23" w:rsidRDefault="006D25B6">
      <w:pPr>
        <w:pStyle w:val="af2"/>
        <w:rPr>
          <w:rFonts w:ascii="Times New Roman" w:hAnsi="Times New Roman"/>
        </w:rPr>
      </w:pPr>
      <w:r>
        <w:rPr>
          <w:rStyle w:val="af6"/>
        </w:rPr>
        <w:t>8</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810F23">
        <w:rPr>
          <w:rFonts w:ascii="GHEA Grapalat" w:hAnsi="GHEA Grapalat"/>
          <w:i/>
        </w:rPr>
        <w:t>предметом закупки не являются строительные работы.</w:t>
      </w:r>
    </w:p>
  </w:footnote>
  <w:footnote w:id="6">
    <w:p w:rsidR="006D25B6" w:rsidRPr="00035859" w:rsidRDefault="006D25B6" w:rsidP="00035859">
      <w:pPr>
        <w:pStyle w:val="af2"/>
        <w:jc w:val="both"/>
        <w:rPr>
          <w:sz w:val="18"/>
          <w:szCs w:val="18"/>
        </w:rPr>
      </w:pPr>
      <w:r w:rsidRPr="00035859">
        <w:rPr>
          <w:rStyle w:val="af6"/>
          <w:sz w:val="18"/>
          <w:szCs w:val="18"/>
        </w:rPr>
        <w:t>9</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6D25B6" w:rsidRPr="00035859" w:rsidRDefault="006D25B6"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6D25B6" w:rsidRPr="00035859" w:rsidRDefault="006D25B6"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6D25B6" w:rsidRPr="000811C1" w:rsidRDefault="006D25B6">
      <w:pPr>
        <w:pStyle w:val="af2"/>
        <w:rPr>
          <w:rFonts w:asciiTheme="minorHAnsi" w:hAnsiTheme="minorHAnsi"/>
        </w:rPr>
      </w:pPr>
    </w:p>
  </w:footnote>
  <w:footnote w:id="7">
    <w:p w:rsidR="006D25B6" w:rsidRPr="00FE2AA4" w:rsidRDefault="006D25B6">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8">
    <w:p w:rsidR="006D25B6" w:rsidRPr="008842CE" w:rsidRDefault="006D25B6"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5B6" w:rsidRPr="000811C1" w:rsidRDefault="006D25B6">
      <w:pPr>
        <w:pStyle w:val="af2"/>
        <w:rPr>
          <w:lang w:val="af-ZA"/>
        </w:rPr>
      </w:pPr>
    </w:p>
  </w:footnote>
  <w:footnote w:id="9">
    <w:p w:rsidR="006D25B6" w:rsidRPr="00F41D1E" w:rsidRDefault="006D25B6" w:rsidP="00791FCA">
      <w:pPr>
        <w:pStyle w:val="af2"/>
        <w:jc w:val="both"/>
        <w:rPr>
          <w:rFonts w:ascii="GHEA Grapalat" w:hAnsi="GHEA Grapalat"/>
          <w:i/>
          <w:sz w:val="18"/>
          <w:szCs w:val="18"/>
        </w:rPr>
      </w:pPr>
      <w:r w:rsidRPr="005455E8">
        <w:rPr>
          <w:rFonts w:asciiTheme="minorHAnsi" w:hAnsiTheme="minorHAnsi"/>
          <w:i/>
          <w:vertAlign w:val="superscript"/>
        </w:rPr>
        <w:t>11,1</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6D25B6" w:rsidRPr="00F41D1E" w:rsidRDefault="006D25B6"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6D25B6" w:rsidRPr="00F41D1E" w:rsidRDefault="006D25B6"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средства,или когда в рамках финансовых средств, предусмотренных на день утверждения заявки на закупку, предусматривается предоставление предоплаты</w:t>
      </w:r>
    </w:p>
    <w:p w:rsidR="006D25B6" w:rsidRPr="00791FCA" w:rsidRDefault="006D25B6" w:rsidP="00C457A7">
      <w:pPr>
        <w:pStyle w:val="af2"/>
        <w:jc w:val="both"/>
        <w:rPr>
          <w:rFonts w:asciiTheme="minorHAnsi" w:hAnsiTheme="minorHAnsi"/>
          <w:i/>
        </w:rPr>
      </w:pPr>
    </w:p>
    <w:p w:rsidR="006D25B6" w:rsidRPr="00D44813" w:rsidRDefault="006D25B6"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6D25B6" w:rsidRPr="00D44813" w:rsidRDefault="006D25B6" w:rsidP="00C457A7">
      <w:pPr>
        <w:pStyle w:val="af2"/>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6D25B6" w:rsidRPr="00D44813" w:rsidRDefault="006D25B6"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6D25B6" w:rsidRDefault="006D25B6"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6D25B6" w:rsidRPr="00D44813" w:rsidRDefault="006D25B6" w:rsidP="00C457A7">
      <w:pPr>
        <w:pStyle w:val="af2"/>
        <w:jc w:val="both"/>
        <w:rPr>
          <w:rFonts w:asciiTheme="minorHAnsi" w:hAnsiTheme="minorHAnsi"/>
          <w:i/>
        </w:rPr>
      </w:pPr>
    </w:p>
    <w:p w:rsidR="006D25B6" w:rsidRDefault="006D25B6" w:rsidP="00C67FAB">
      <w:pPr>
        <w:pStyle w:val="af2"/>
        <w:jc w:val="both"/>
        <w:rPr>
          <w:rFonts w:asciiTheme="minorHAnsi" w:hAnsiTheme="minorHAnsi"/>
        </w:rPr>
      </w:pPr>
    </w:p>
    <w:p w:rsidR="006D25B6" w:rsidRPr="002B487D" w:rsidRDefault="006D25B6" w:rsidP="00C67FAB">
      <w:pPr>
        <w:pStyle w:val="af2"/>
        <w:jc w:val="both"/>
        <w:rPr>
          <w:ins w:id="5" w:author="Vardan" w:date="2020-06-03T18:23:00Z"/>
          <w:rFonts w:asciiTheme="minorHAnsi" w:hAnsiTheme="minorHAnsi"/>
          <w:i/>
        </w:rPr>
      </w:pPr>
      <w:r w:rsidRPr="002B487D">
        <w:rPr>
          <w:rFonts w:asciiTheme="minorHAnsi" w:hAnsiTheme="minorHAnsi"/>
          <w:i/>
        </w:rPr>
        <w:t>12 Если:</w:t>
      </w:r>
    </w:p>
    <w:p w:rsidR="006D25B6" w:rsidRPr="002B487D" w:rsidRDefault="006D25B6"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6D25B6" w:rsidRPr="002B487D" w:rsidRDefault="006D25B6"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6D25B6" w:rsidRPr="002B487D" w:rsidRDefault="006D25B6" w:rsidP="00C67FAB">
      <w:pPr>
        <w:pStyle w:val="af2"/>
        <w:jc w:val="both"/>
        <w:rPr>
          <w:rFonts w:asciiTheme="minorHAnsi" w:hAnsiTheme="minorHAnsi"/>
          <w:i/>
        </w:rPr>
      </w:pPr>
    </w:p>
  </w:footnote>
  <w:footnote w:id="10">
    <w:p w:rsidR="006D25B6" w:rsidRPr="002B487D" w:rsidRDefault="006D25B6"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1">
    <w:p w:rsidR="006D25B6" w:rsidRPr="008E4439" w:rsidRDefault="006D25B6"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6D25B6" w:rsidRPr="000811C1" w:rsidRDefault="006D25B6" w:rsidP="0027573B">
      <w:pPr>
        <w:pStyle w:val="af2"/>
        <w:rPr>
          <w:rFonts w:ascii="Sylfaen" w:hAnsi="Sylfaen"/>
          <w:sz w:val="18"/>
          <w:szCs w:val="18"/>
        </w:rPr>
      </w:pPr>
    </w:p>
  </w:footnote>
  <w:footnote w:id="12">
    <w:p w:rsidR="006D25B6" w:rsidRPr="00A31673" w:rsidRDefault="006D25B6">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3">
    <w:p w:rsidR="006D25B6" w:rsidRPr="00900E5A" w:rsidRDefault="006D25B6">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4">
    <w:p w:rsidR="006D25B6" w:rsidRPr="00810F23" w:rsidRDefault="006D25B6" w:rsidP="00A41F94">
      <w:pPr>
        <w:pStyle w:val="af2"/>
        <w:rPr>
          <w:rFonts w:ascii="Times New Roman" w:hAnsi="Times New Roman"/>
        </w:rPr>
      </w:pPr>
      <w:r>
        <w:rPr>
          <w:rStyle w:val="af6"/>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6D25B6" w:rsidRPr="005F2C25" w:rsidRDefault="006D25B6">
      <w:pPr>
        <w:pStyle w:val="af2"/>
        <w:rPr>
          <w:rFonts w:ascii="Times New Roman" w:hAnsi="Times New Roman"/>
        </w:rPr>
      </w:pPr>
    </w:p>
  </w:footnote>
  <w:footnote w:id="15">
    <w:p w:rsidR="006D25B6" w:rsidRDefault="006D25B6" w:rsidP="006B3E56">
      <w:pPr>
        <w:jc w:val="both"/>
      </w:pPr>
    </w:p>
    <w:p w:rsidR="006D25B6" w:rsidRPr="00FC561F" w:rsidRDefault="006D25B6" w:rsidP="006B3E56">
      <w:pPr>
        <w:jc w:val="both"/>
        <w:rPr>
          <w:rFonts w:ascii="GHEA Grapalat" w:hAnsi="GHEA Grapalat"/>
          <w:i/>
          <w:sz w:val="20"/>
          <w:szCs w:val="20"/>
        </w:rPr>
      </w:pPr>
    </w:p>
    <w:p w:rsidR="006D25B6" w:rsidRDefault="006D25B6" w:rsidP="00DB6244">
      <w:pPr>
        <w:jc w:val="both"/>
        <w:rPr>
          <w:rFonts w:ascii="GHEA Grapalat" w:hAnsi="GHEA Grapalat"/>
          <w:i/>
          <w:sz w:val="20"/>
          <w:szCs w:val="20"/>
        </w:rPr>
      </w:pPr>
      <w:r w:rsidRPr="007D41A3">
        <w:rPr>
          <w:rFonts w:ascii="GHEA Grapalat" w:hAnsi="GHEA Grapalat"/>
          <w:i/>
          <w:sz w:val="20"/>
          <w:szCs w:val="20"/>
        </w:rPr>
        <w:t xml:space="preserve">** -участник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6D25B6" w:rsidRPr="00E7182E" w:rsidRDefault="006D25B6"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6D25B6" w:rsidRPr="007D41A3" w:rsidRDefault="006D25B6"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5B6" w:rsidRPr="001849D9" w:rsidRDefault="006D25B6" w:rsidP="006B3E56">
      <w:pPr>
        <w:jc w:val="both"/>
        <w:rPr>
          <w:rFonts w:ascii="GHEA Grapalat" w:hAnsi="GHEA Grapalat"/>
          <w:i/>
          <w:sz w:val="20"/>
          <w:szCs w:val="20"/>
          <w:lang w:val="af-ZA"/>
        </w:rPr>
      </w:pPr>
    </w:p>
    <w:p w:rsidR="006D25B6" w:rsidRPr="001849D9" w:rsidRDefault="006D25B6" w:rsidP="006B3E56">
      <w:pPr>
        <w:pStyle w:val="af2"/>
        <w:rPr>
          <w:rFonts w:asciiTheme="minorHAnsi" w:hAnsiTheme="minorHAnsi"/>
          <w:i/>
          <w:lang w:val="af-ZA"/>
        </w:rPr>
      </w:pPr>
    </w:p>
  </w:footnote>
  <w:footnote w:id="16">
    <w:p w:rsidR="006D25B6" w:rsidRPr="00990559" w:rsidRDefault="006D25B6">
      <w:pPr>
        <w:pStyle w:val="af2"/>
        <w:rPr>
          <w:rFonts w:ascii="Sylfaen" w:hAnsi="Sylfaen"/>
          <w:lang w:val="hy-AM"/>
        </w:rPr>
      </w:pPr>
      <w:r>
        <w:rPr>
          <w:rStyle w:val="af6"/>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6D25B6" w:rsidRPr="00D3436F" w:rsidRDefault="006D25B6"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6D25B6" w:rsidRPr="00D3436F" w:rsidRDefault="006D25B6">
      <w:pPr>
        <w:pStyle w:val="af2"/>
        <w:rPr>
          <w:lang w:val="es-ES"/>
        </w:rPr>
      </w:pPr>
    </w:p>
  </w:footnote>
  <w:footnote w:id="18">
    <w:p w:rsidR="006D25B6" w:rsidRPr="00124BE9" w:rsidRDefault="006D25B6" w:rsidP="00BB28C8">
      <w:pPr>
        <w:pStyle w:val="af2"/>
        <w:widowControl w:val="0"/>
        <w:jc w:val="both"/>
        <w:rPr>
          <w:rFonts w:ascii="GHEA Grapalat" w:hAnsi="GHEA Grapalat"/>
          <w:lang w:val="hy-AM"/>
        </w:rPr>
      </w:pPr>
      <w:r>
        <w:rPr>
          <w:rStyle w:val="af6"/>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6D25B6" w:rsidRPr="00124BE9" w:rsidRDefault="006D25B6" w:rsidP="00BB28C8">
      <w:pPr>
        <w:pStyle w:val="af2"/>
        <w:widowControl w:val="0"/>
        <w:jc w:val="both"/>
        <w:rPr>
          <w:rFonts w:ascii="GHEA Grapalat" w:hAnsi="GHEA Grapalat"/>
          <w:lang w:val="hy-AM"/>
        </w:rPr>
      </w:pPr>
    </w:p>
  </w:footnote>
  <w:footnote w:id="19">
    <w:p w:rsidR="006D25B6" w:rsidRPr="00124BE9" w:rsidRDefault="006D25B6" w:rsidP="00BB28C8">
      <w:pPr>
        <w:pStyle w:val="af2"/>
        <w:widowControl w:val="0"/>
        <w:jc w:val="both"/>
        <w:rPr>
          <w:rFonts w:ascii="GHEA Grapalat" w:hAnsi="GHEA Grapalat"/>
          <w:lang w:val="hy-AM"/>
        </w:rPr>
      </w:pPr>
      <w:r>
        <w:rPr>
          <w:rStyle w:val="af6"/>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rsidR="006D25B6" w:rsidRDefault="006D25B6" w:rsidP="00BB28C8">
      <w:pPr>
        <w:pStyle w:val="af2"/>
        <w:widowControl w:val="0"/>
        <w:jc w:val="both"/>
        <w:rPr>
          <w:rFonts w:ascii="GHEA Grapalat" w:hAnsi="GHEA Grapalat"/>
          <w:i/>
        </w:rPr>
      </w:pPr>
      <w:r>
        <w:rPr>
          <w:rStyle w:val="af6"/>
        </w:rPr>
        <w:t>27</w:t>
      </w:r>
      <w:r w:rsidRPr="00124BE9">
        <w:rPr>
          <w:rFonts w:ascii="GHEA Grapalat" w:hAnsi="GHEA Grapalat"/>
          <w:i/>
        </w:rPr>
        <w:t>Настоящий пункт исключается из проекта договора, если он не применим.</w:t>
      </w:r>
    </w:p>
    <w:p w:rsidR="006D25B6" w:rsidRPr="00124BE9" w:rsidRDefault="006D25B6" w:rsidP="00BB28C8">
      <w:pPr>
        <w:pStyle w:val="af2"/>
        <w:widowControl w:val="0"/>
        <w:jc w:val="both"/>
        <w:rPr>
          <w:rFonts w:ascii="GHEA Grapalat" w:hAnsi="GHEA Grapalat"/>
          <w:lang w:val="hy-AM"/>
        </w:rPr>
      </w:pPr>
      <w:r w:rsidRPr="003355DB">
        <w:rPr>
          <w:rFonts w:ascii="GHEA Grapalat" w:hAnsi="GHEA Grapalat"/>
          <w:i/>
          <w:vertAlign w:val="superscript"/>
        </w:rPr>
        <w:t>27.1</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6D25B6" w:rsidRPr="00124BE9" w:rsidRDefault="006D25B6" w:rsidP="00BB28C8">
      <w:pPr>
        <w:pStyle w:val="af2"/>
        <w:widowControl w:val="0"/>
        <w:jc w:val="both"/>
        <w:rPr>
          <w:rFonts w:ascii="GHEA Grapalat" w:hAnsi="GHEA Grapalat"/>
          <w:lang w:val="hy-AM"/>
        </w:rPr>
      </w:pPr>
    </w:p>
  </w:footnote>
  <w:footnote w:id="21">
    <w:p w:rsidR="006D25B6" w:rsidRDefault="006D25B6" w:rsidP="00BB28C8">
      <w:pPr>
        <w:pStyle w:val="af2"/>
        <w:widowControl w:val="0"/>
        <w:jc w:val="both"/>
        <w:rPr>
          <w:rFonts w:ascii="GHEA Grapalat" w:hAnsi="GHEA Grapalat"/>
          <w:i/>
        </w:rPr>
      </w:pPr>
      <w:r>
        <w:rPr>
          <w:rStyle w:val="af6"/>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6D25B6" w:rsidRPr="00EB336B" w:rsidRDefault="006D25B6" w:rsidP="006A4B0D">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5B6" w:rsidRPr="00124BE9" w:rsidRDefault="006D25B6" w:rsidP="00BB28C8">
      <w:pPr>
        <w:pStyle w:val="af2"/>
        <w:widowControl w:val="0"/>
        <w:jc w:val="both"/>
        <w:rPr>
          <w:rFonts w:ascii="GHEA Grapalat" w:hAnsi="GHEA Grapalat"/>
          <w:lang w:val="hy-AM"/>
        </w:rPr>
      </w:pPr>
    </w:p>
  </w:footnote>
  <w:footnote w:id="22">
    <w:p w:rsidR="006D25B6" w:rsidRPr="00AC7DC5" w:rsidRDefault="006D25B6" w:rsidP="00BB28C8">
      <w:pPr>
        <w:pStyle w:val="af2"/>
        <w:jc w:val="both"/>
        <w:rPr>
          <w:rFonts w:ascii="GHEA Grapalat" w:hAnsi="GHEA Grapalat"/>
          <w:i/>
        </w:rPr>
      </w:pPr>
      <w:r>
        <w:rPr>
          <w:rStyle w:val="af6"/>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6D25B6" w:rsidRPr="00552088" w:rsidRDefault="006D25B6"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5B6" w:rsidRPr="004078D0" w:rsidRDefault="006D25B6" w:rsidP="00BB28C8">
      <w:pPr>
        <w:pStyle w:val="af2"/>
        <w:widowControl w:val="0"/>
        <w:jc w:val="both"/>
        <w:rPr>
          <w:rFonts w:ascii="GHEA Grapalat" w:hAnsi="GHEA Grapalat"/>
          <w:sz w:val="2"/>
          <w:szCs w:val="2"/>
          <w:lang w:val="hy-AM"/>
        </w:rPr>
      </w:pPr>
    </w:p>
    <w:p w:rsidR="006D25B6" w:rsidRPr="004078D0" w:rsidRDefault="006D25B6" w:rsidP="00BB28C8">
      <w:pPr>
        <w:pStyle w:val="af2"/>
        <w:widowControl w:val="0"/>
        <w:jc w:val="both"/>
        <w:rPr>
          <w:rFonts w:ascii="GHEA Grapalat" w:hAnsi="GHEA Grapalat"/>
          <w:sz w:val="2"/>
          <w:szCs w:val="2"/>
          <w:lang w:val="hy-AM"/>
        </w:rPr>
      </w:pPr>
    </w:p>
  </w:footnote>
  <w:footnote w:id="23">
    <w:p w:rsidR="006D25B6" w:rsidRDefault="006D25B6" w:rsidP="00BB28C8">
      <w:pPr>
        <w:pStyle w:val="af2"/>
        <w:widowControl w:val="0"/>
        <w:jc w:val="both"/>
        <w:rPr>
          <w:rFonts w:ascii="GHEA Grapalat" w:hAnsi="GHEA Grapalat"/>
          <w:i/>
        </w:rPr>
      </w:pPr>
      <w:r w:rsidRPr="008B614F">
        <w:rPr>
          <w:rFonts w:ascii="GHEA Grapalat" w:hAnsi="GHEA Grapalat"/>
          <w:i/>
          <w:vertAlign w:val="superscript"/>
        </w:rPr>
        <w:t>31</w:t>
      </w:r>
      <w:r w:rsidRPr="00124BE9">
        <w:rPr>
          <w:rFonts w:ascii="GHEA Grapalat" w:hAnsi="GHEA Grapalat"/>
          <w:i/>
        </w:rPr>
        <w:t>В случае закупок, не создающих обязательств за счет средств государственного бюджета,настоящее предложение исключается из договора.</w:t>
      </w:r>
    </w:p>
    <w:p w:rsidR="006D25B6" w:rsidRPr="00124BE9" w:rsidRDefault="006D25B6"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Pr>
          <w:rFonts w:ascii="GHEA Grapalat" w:hAnsi="GHEA Grapalat"/>
          <w:i/>
        </w:rPr>
        <w:t>.</w:t>
      </w:r>
    </w:p>
  </w:footnote>
  <w:footnote w:id="24">
    <w:p w:rsidR="006D25B6" w:rsidRPr="00124BE9" w:rsidRDefault="006D25B6" w:rsidP="00BB28C8">
      <w:pPr>
        <w:pStyle w:val="af2"/>
        <w:widowControl w:val="0"/>
        <w:jc w:val="both"/>
        <w:rPr>
          <w:rFonts w:ascii="GHEA Grapalat" w:hAnsi="GHEA Grapalat"/>
          <w:lang w:val="hy-AM"/>
        </w:rPr>
      </w:pPr>
      <w:r>
        <w:rPr>
          <w:rStyle w:val="af6"/>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5">
    <w:p w:rsidR="006D25B6" w:rsidRPr="00124BE9" w:rsidRDefault="006D25B6" w:rsidP="00BB28C8">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5B6" w:rsidRPr="001C4E24" w:rsidRDefault="006D25B6" w:rsidP="00BB28C8">
      <w:pPr>
        <w:pStyle w:val="af2"/>
        <w:rPr>
          <w:lang w:val="hy-AM"/>
        </w:rPr>
      </w:pPr>
    </w:p>
  </w:footnote>
  <w:footnote w:id="26">
    <w:p w:rsidR="006D25B6" w:rsidRPr="00124BE9" w:rsidRDefault="006D25B6" w:rsidP="00BB28C8">
      <w:pPr>
        <w:pStyle w:val="af2"/>
        <w:widowControl w:val="0"/>
        <w:jc w:val="both"/>
        <w:rPr>
          <w:rFonts w:ascii="GHEA Grapalat" w:hAnsi="GHEA Grapalat"/>
          <w:i/>
          <w:lang w:val="hy-AM" w:eastAsia="en-US"/>
        </w:rPr>
      </w:pPr>
      <w:r>
        <w:rPr>
          <w:rStyle w:val="af6"/>
        </w:rPr>
        <w:t>34</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6D25B6" w:rsidRPr="00124BE9" w:rsidRDefault="006D25B6"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7">
    <w:p w:rsidR="006D25B6" w:rsidRPr="00124BE9" w:rsidRDefault="006D25B6" w:rsidP="0042574B">
      <w:pPr>
        <w:pStyle w:val="af2"/>
        <w:widowControl w:val="0"/>
      </w:pPr>
      <w:r w:rsidRPr="00124BE9">
        <w:rPr>
          <w:rStyle w:val="af6"/>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19" w:author="Vardan" w:date="2022-10-29T23:35:00Z">
        <w:r>
          <w:rPr>
            <w:rFonts w:ascii="GHEA Grapalat" w:hAnsi="GHEA Grapalat"/>
            <w:i/>
          </w:rPr>
          <w:t xml:space="preserve">, </w:t>
        </w:r>
      </w:ins>
      <w:r w:rsidRPr="00F6697F">
        <w:rPr>
          <w:rFonts w:ascii="GHEA Grapalat" w:hAnsi="GHEA Grapalat"/>
          <w:i/>
        </w:rPr>
        <w:t>а в графе</w:t>
      </w:r>
      <w:r w:rsidRPr="00124BE9">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6D25B6" w:rsidRPr="00124BE9" w:rsidRDefault="006D25B6" w:rsidP="00BB28C8">
      <w:pPr>
        <w:pStyle w:val="af2"/>
        <w:widowControl w:val="0"/>
      </w:pPr>
      <w:r w:rsidRPr="00124BE9">
        <w:rPr>
          <w:rFonts w:ascii="GHEA Grapalat" w:hAnsi="GHEA Grapalat"/>
          <w:i/>
        </w:rPr>
        <w:t>.</w:t>
      </w:r>
    </w:p>
  </w:footnote>
  <w:footnote w:id="28">
    <w:p w:rsidR="006D25B6" w:rsidRPr="00124BE9" w:rsidRDefault="006D25B6" w:rsidP="00BB28C8">
      <w:pPr>
        <w:pStyle w:val="af2"/>
        <w:widowControl w:val="0"/>
        <w:jc w:val="both"/>
      </w:pPr>
      <w:r w:rsidRPr="00124BE9">
        <w:rPr>
          <w:rStyle w:val="af6"/>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rsidR="006D25B6" w:rsidRPr="00124BE9" w:rsidRDefault="006D25B6" w:rsidP="00BB28C8">
      <w:pPr>
        <w:pStyle w:val="af2"/>
        <w:widowControl w:val="0"/>
        <w:jc w:val="both"/>
      </w:pPr>
      <w:r w:rsidRPr="00124BE9">
        <w:rPr>
          <w:rStyle w:val="af6"/>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1AD9"/>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7F2D"/>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015"/>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1F7B9C"/>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3ABD"/>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F0"/>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3DF"/>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34"/>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7A3"/>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5B6"/>
    <w:rsid w:val="006D2DF7"/>
    <w:rsid w:val="006D4448"/>
    <w:rsid w:val="006D4E1D"/>
    <w:rsid w:val="006D5516"/>
    <w:rsid w:val="006D6150"/>
    <w:rsid w:val="006D6926"/>
    <w:rsid w:val="006D71ED"/>
    <w:rsid w:val="006D7219"/>
    <w:rsid w:val="006E0048"/>
    <w:rsid w:val="006E15CD"/>
    <w:rsid w:val="006E1E8F"/>
    <w:rsid w:val="006E3102"/>
    <w:rsid w:val="006E35A0"/>
    <w:rsid w:val="006E3701"/>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2AE"/>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4F2A"/>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B7825"/>
    <w:rsid w:val="007C081F"/>
    <w:rsid w:val="007C0837"/>
    <w:rsid w:val="007C13B3"/>
    <w:rsid w:val="007C15C5"/>
    <w:rsid w:val="007C1825"/>
    <w:rsid w:val="007C1D08"/>
    <w:rsid w:val="007C227C"/>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E6F52"/>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64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0E98"/>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BF7"/>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4E91"/>
    <w:rsid w:val="00B1537B"/>
    <w:rsid w:val="00B1613D"/>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172"/>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15D2"/>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36B"/>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A73"/>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548F"/>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346"/>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AFA"/>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D8E"/>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26E"/>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EAE"/>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1F6"/>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2A21"/>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380"/>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3FB7"/>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A457A-28C9-4BE4-A502-D300A6C56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1</Pages>
  <Words>19628</Words>
  <Characters>111882</Characters>
  <Application>Microsoft Office Word</Application>
  <DocSecurity>0</DocSecurity>
  <Lines>932</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131248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VAHE</cp:lastModifiedBy>
  <cp:revision>1669</cp:revision>
  <cp:lastPrinted>2018-02-16T07:12:00Z</cp:lastPrinted>
  <dcterms:created xsi:type="dcterms:W3CDTF">2019-10-28T07:04:00Z</dcterms:created>
  <dcterms:modified xsi:type="dcterms:W3CDTF">2024-03-08T19:17:00Z</dcterms:modified>
</cp:coreProperties>
</file>